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4F9" w:rsidRPr="00864391" w:rsidDel="00295C83" w:rsidRDefault="007B2A6C" w:rsidP="00433849">
      <w:pPr>
        <w:jc w:val="right"/>
        <w:rPr>
          <w:del w:id="0" w:author="Прокофьева Елена Геннадьевна" w:date="2015-09-09T09:16:00Z"/>
          <w:b/>
          <w:bCs/>
          <w:rPrChange w:id="1" w:author="Прокофьева Елена Геннадьевна" w:date="2015-09-09T09:21:00Z">
            <w:rPr>
              <w:del w:id="2" w:author="Прокофьева Елена Геннадьевна" w:date="2015-09-09T09:16:00Z"/>
              <w:b/>
              <w:bCs/>
            </w:rPr>
          </w:rPrChange>
        </w:rPr>
      </w:pPr>
      <w:del w:id="3" w:author="Прокофьева Елена Геннадьевна" w:date="2015-09-09T09:16:00Z">
        <w:r w:rsidRPr="00864391" w:rsidDel="00295C83">
          <w:rPr>
            <w:b/>
            <w:bCs/>
            <w:rPrChange w:id="4" w:author="Прокофьева Елена Геннадьевна" w:date="2015-09-09T09:21:00Z">
              <w:rPr>
                <w:b/>
                <w:bCs/>
              </w:rPr>
            </w:rPrChange>
          </w:rPr>
          <w:delText>П</w:delText>
        </w:r>
        <w:r w:rsidR="00C33844" w:rsidRPr="00864391" w:rsidDel="00295C83">
          <w:rPr>
            <w:b/>
            <w:bCs/>
            <w:rPrChange w:id="5" w:author="Прокофьева Елена Геннадьевна" w:date="2015-09-09T09:21:00Z">
              <w:rPr>
                <w:b/>
                <w:bCs/>
              </w:rPr>
            </w:rPrChange>
          </w:rPr>
          <w:delText>риложение №4 к ПДО__</w:delText>
        </w:r>
      </w:del>
    </w:p>
    <w:p w:rsidR="004E74F9" w:rsidRPr="00864391" w:rsidDel="00295C83" w:rsidRDefault="004E74F9" w:rsidP="00433849">
      <w:pPr>
        <w:jc w:val="right"/>
        <w:rPr>
          <w:del w:id="6" w:author="Прокофьева Елена Геннадьевна" w:date="2015-09-09T09:16:00Z"/>
          <w:rPrChange w:id="7" w:author="Прокофьева Елена Геннадьевна" w:date="2015-09-09T09:21:00Z">
            <w:rPr>
              <w:del w:id="8" w:author="Прокофьева Елена Геннадьевна" w:date="2015-09-09T09:16:00Z"/>
              <w:sz w:val="16"/>
              <w:szCs w:val="16"/>
            </w:rPr>
          </w:rPrChange>
        </w:rPr>
      </w:pPr>
    </w:p>
    <w:p w:rsidR="00C0586E" w:rsidRPr="00864391" w:rsidDel="00295C83" w:rsidRDefault="00C0586E" w:rsidP="00295C83">
      <w:pPr>
        <w:pStyle w:val="zag"/>
        <w:tabs>
          <w:tab w:val="left" w:pos="3686"/>
        </w:tabs>
        <w:spacing w:after="60" w:line="247" w:lineRule="auto"/>
        <w:rPr>
          <w:del w:id="9" w:author="Прокофьева Елена Геннадьевна" w:date="2015-09-09T09:16:00Z"/>
          <w:rFonts w:ascii="Times New Roman" w:hAnsi="Times New Roman"/>
          <w:noProof w:val="0"/>
          <w:sz w:val="24"/>
          <w:szCs w:val="24"/>
          <w:lang w:val="ru-RU"/>
          <w:rPrChange w:id="10" w:author="Прокофьева Елена Геннадьевна" w:date="2015-09-09T09:21:00Z">
            <w:rPr>
              <w:del w:id="11" w:author="Прокофьева Елена Геннадьевна" w:date="2015-09-09T09:16:00Z"/>
              <w:rFonts w:ascii="Times New Roman" w:hAnsi="Times New Roman"/>
              <w:noProof w:val="0"/>
              <w:sz w:val="24"/>
              <w:szCs w:val="24"/>
              <w:lang w:val="ru-RU"/>
            </w:rPr>
          </w:rPrChange>
        </w:rPr>
        <w:pPrChange w:id="12" w:author="Прокофьева Елена Геннадьевна" w:date="2015-09-09T09:16:00Z">
          <w:pPr>
            <w:pStyle w:val="zag"/>
            <w:tabs>
              <w:tab w:val="left" w:pos="3686"/>
            </w:tabs>
            <w:spacing w:after="60" w:line="247" w:lineRule="auto"/>
            <w:ind w:left="3828"/>
            <w:jc w:val="left"/>
          </w:pPr>
        </w:pPrChange>
      </w:pPr>
      <w:del w:id="13" w:author="Прокофьева Елена Геннадьевна" w:date="2015-09-09T09:16:00Z">
        <w:r w:rsidRPr="00864391" w:rsidDel="00295C83">
          <w:rPr>
            <w:rFonts w:ascii="Times New Roman" w:hAnsi="Times New Roman"/>
            <w:noProof w:val="0"/>
            <w:sz w:val="24"/>
            <w:szCs w:val="24"/>
            <w:lang w:val="ru-RU"/>
            <w:rPrChange w:id="14" w:author="Прокофьева Елена Геннадьевна" w:date="2015-09-09T09:21:00Z">
              <w:rPr>
                <w:rFonts w:ascii="Times New Roman" w:hAnsi="Times New Roman"/>
                <w:noProof w:val="0"/>
                <w:sz w:val="24"/>
                <w:szCs w:val="24"/>
                <w:lang w:val="ru-RU"/>
              </w:rPr>
            </w:rPrChange>
          </w:rPr>
          <w:delText>ДОГОВОР №</w:delText>
        </w:r>
      </w:del>
    </w:p>
    <w:p w:rsidR="004D7F92" w:rsidRPr="00864391" w:rsidRDefault="00C0586E" w:rsidP="00295C83">
      <w:pPr>
        <w:pStyle w:val="zag"/>
        <w:tabs>
          <w:tab w:val="left" w:pos="3686"/>
        </w:tabs>
        <w:spacing w:after="60" w:line="247" w:lineRule="auto"/>
        <w:jc w:val="left"/>
        <w:rPr>
          <w:ins w:id="15" w:author="Прокофьева Елена Геннадьевна" w:date="2015-09-09T09:19:00Z"/>
          <w:rFonts w:ascii="Times New Roman" w:hAnsi="Times New Roman"/>
          <w:sz w:val="24"/>
          <w:szCs w:val="24"/>
          <w:lang w:val="ru-RU"/>
          <w:rPrChange w:id="16" w:author="Прокофьева Елена Геннадьевна" w:date="2015-09-09T09:21:00Z">
            <w:rPr>
              <w:ins w:id="17" w:author="Прокофьева Елена Геннадьевна" w:date="2015-09-09T09:19:00Z"/>
              <w:rFonts w:asciiTheme="minorHAnsi" w:hAnsiTheme="minorHAnsi"/>
            </w:rPr>
          </w:rPrChange>
        </w:rPr>
        <w:pPrChange w:id="18" w:author="Прокофьева Елена Геннадьевна" w:date="2015-09-09T09:16:00Z">
          <w:pPr>
            <w:tabs>
              <w:tab w:val="right" w:pos="10206"/>
            </w:tabs>
            <w:spacing w:line="247" w:lineRule="auto"/>
          </w:pPr>
        </w:pPrChange>
      </w:pPr>
      <w:del w:id="19" w:author="Прокофьева Елена Геннадьевна" w:date="2015-09-09T09:16:00Z">
        <w:r w:rsidRPr="00864391" w:rsidDel="00295C83">
          <w:rPr>
            <w:rFonts w:ascii="Times New Roman" w:hAnsi="Times New Roman"/>
            <w:sz w:val="24"/>
            <w:szCs w:val="24"/>
            <w:lang w:val="ru-RU"/>
            <w:rPrChange w:id="20" w:author="Прокофьева Елена Геннадьевна" w:date="2015-09-09T09:21:00Z">
              <w:rPr/>
            </w:rPrChange>
          </w:rPr>
          <w:delText>г</w:delText>
        </w:r>
        <w:r w:rsidR="00660466" w:rsidRPr="00864391" w:rsidDel="00295C83">
          <w:rPr>
            <w:rFonts w:ascii="Times New Roman" w:hAnsi="Times New Roman"/>
            <w:sz w:val="24"/>
            <w:szCs w:val="24"/>
            <w:lang w:val="ru-RU"/>
            <w:rPrChange w:id="21" w:author="Прокофьева Елена Геннадьевна" w:date="2015-09-09T09:21:00Z">
              <w:rPr/>
            </w:rPrChange>
          </w:rPr>
          <w:delText>. Ярославль</w:delText>
        </w:r>
        <w:r w:rsidR="00660466" w:rsidRPr="00864391" w:rsidDel="00295C83">
          <w:rPr>
            <w:rFonts w:ascii="Times New Roman" w:hAnsi="Times New Roman"/>
            <w:sz w:val="24"/>
            <w:szCs w:val="24"/>
            <w:lang w:val="ru-RU"/>
            <w:rPrChange w:id="22" w:author="Прокофьева Елена Геннадьевна" w:date="2015-09-09T09:21:00Z">
              <w:rPr/>
            </w:rPrChange>
          </w:rPr>
          <w:tab/>
        </w:r>
      </w:del>
      <w:ins w:id="23" w:author="Прокофьева Елена Геннадьевна" w:date="2015-09-09T09:16:00Z">
        <w:r w:rsidR="00295C83" w:rsidRPr="00864391">
          <w:rPr>
            <w:rFonts w:ascii="Times New Roman" w:hAnsi="Times New Roman"/>
            <w:sz w:val="24"/>
            <w:szCs w:val="24"/>
            <w:lang w:val="ru-RU"/>
            <w:rPrChange w:id="24" w:author="Прокофьева Елена Геннадьевна" w:date="2015-09-09T09:21:00Z">
              <w:rPr>
                <w:rFonts w:asciiTheme="minorHAnsi" w:hAnsiTheme="minorHAnsi"/>
              </w:rPr>
            </w:rPrChange>
          </w:rPr>
          <w:t xml:space="preserve">                                        </w:t>
        </w:r>
      </w:ins>
      <w:bookmarkStart w:id="25" w:name="_GoBack"/>
      <w:bookmarkEnd w:id="25"/>
      <w:ins w:id="26" w:author="Прокофьева Елена Геннадьевна" w:date="2015-09-09T09:19:00Z">
        <w:r w:rsidR="004D7F92" w:rsidRPr="00864391">
          <w:rPr>
            <w:rFonts w:ascii="Times New Roman" w:hAnsi="Times New Roman"/>
            <w:sz w:val="24"/>
            <w:szCs w:val="24"/>
            <w:lang w:val="ru-RU"/>
            <w:rPrChange w:id="27" w:author="Прокофьева Елена Геннадьевна" w:date="2015-09-09T09:21:00Z">
              <w:rPr>
                <w:rFonts w:asciiTheme="minorHAnsi" w:hAnsiTheme="minorHAnsi"/>
              </w:rPr>
            </w:rPrChange>
          </w:rPr>
          <w:t>ДОГОВОР №_______________________</w:t>
        </w:r>
      </w:ins>
    </w:p>
    <w:p w:rsidR="004D7F92" w:rsidRPr="00864391" w:rsidRDefault="004D7F92" w:rsidP="00295C83">
      <w:pPr>
        <w:pStyle w:val="zag"/>
        <w:tabs>
          <w:tab w:val="left" w:pos="3686"/>
        </w:tabs>
        <w:spacing w:after="60" w:line="247" w:lineRule="auto"/>
        <w:jc w:val="left"/>
        <w:rPr>
          <w:ins w:id="28" w:author="Прокофьева Елена Геннадьевна" w:date="2015-09-09T09:20:00Z"/>
          <w:rFonts w:ascii="Times New Roman" w:hAnsi="Times New Roman"/>
          <w:sz w:val="24"/>
          <w:szCs w:val="24"/>
          <w:lang w:val="ru-RU"/>
          <w:rPrChange w:id="29" w:author="Прокофьева Елена Геннадьевна" w:date="2015-09-09T09:21:00Z">
            <w:rPr>
              <w:ins w:id="30" w:author="Прокофьева Елена Геннадьевна" w:date="2015-09-09T09:20:00Z"/>
            </w:rPr>
          </w:rPrChange>
        </w:rPr>
        <w:pPrChange w:id="31" w:author="Прокофьева Елена Геннадьевна" w:date="2015-09-09T09:16:00Z">
          <w:pPr>
            <w:tabs>
              <w:tab w:val="right" w:pos="10206"/>
            </w:tabs>
            <w:spacing w:line="247" w:lineRule="auto"/>
          </w:pPr>
        </w:pPrChange>
      </w:pPr>
    </w:p>
    <w:p w:rsidR="00C0586E" w:rsidRPr="00864391" w:rsidRDefault="004D7F92" w:rsidP="00295C83">
      <w:pPr>
        <w:pStyle w:val="zag"/>
        <w:tabs>
          <w:tab w:val="left" w:pos="3686"/>
        </w:tabs>
        <w:spacing w:after="60" w:line="247" w:lineRule="auto"/>
        <w:jc w:val="left"/>
        <w:rPr>
          <w:rFonts w:ascii="Times New Roman" w:hAnsi="Times New Roman"/>
          <w:sz w:val="24"/>
          <w:szCs w:val="24"/>
          <w:lang w:val="ru-RU"/>
          <w:rPrChange w:id="32" w:author="Прокофьева Елена Геннадьевна" w:date="2015-09-09T09:21:00Z">
            <w:rPr/>
          </w:rPrChange>
        </w:rPr>
        <w:pPrChange w:id="33" w:author="Прокофьева Елена Геннадьевна" w:date="2015-09-09T09:16:00Z">
          <w:pPr>
            <w:tabs>
              <w:tab w:val="right" w:pos="10206"/>
            </w:tabs>
            <w:spacing w:line="247" w:lineRule="auto"/>
          </w:pPr>
        </w:pPrChange>
      </w:pPr>
      <w:ins w:id="34" w:author="Прокофьева Елена Геннадьевна" w:date="2015-09-09T09:20:00Z">
        <w:r w:rsidRPr="00864391">
          <w:rPr>
            <w:rFonts w:ascii="Times New Roman" w:hAnsi="Times New Roman"/>
            <w:sz w:val="24"/>
            <w:szCs w:val="24"/>
            <w:lang w:val="ru-RU"/>
            <w:rPrChange w:id="35" w:author="Прокофьева Елена Геннадьевна" w:date="2015-09-09T09:21:00Z">
              <w:rPr/>
            </w:rPrChange>
          </w:rPr>
          <w:t xml:space="preserve">г. Ярославль                         </w:t>
        </w:r>
        <w:r w:rsidR="00864391">
          <w:rPr>
            <w:rFonts w:ascii="Times New Roman" w:hAnsi="Times New Roman"/>
            <w:sz w:val="24"/>
            <w:szCs w:val="24"/>
            <w:lang w:val="ru-RU"/>
            <w:rPrChange w:id="36" w:author="Прокофьева Елена Геннадьевна" w:date="2015-09-09T09:21:00Z">
              <w:rPr/>
            </w:rPrChange>
          </w:rPr>
          <w:t xml:space="preserve"> </w:t>
        </w:r>
        <w:r w:rsidRPr="00864391">
          <w:rPr>
            <w:rFonts w:ascii="Times New Roman" w:hAnsi="Times New Roman"/>
            <w:sz w:val="24"/>
            <w:szCs w:val="24"/>
            <w:lang w:val="ru-RU"/>
            <w:rPrChange w:id="37" w:author="Прокофьева Елена Геннадьевна" w:date="2015-09-09T09:21:00Z">
              <w:rPr>
                <w:rFonts w:asciiTheme="minorHAnsi" w:hAnsiTheme="minorHAnsi"/>
              </w:rPr>
            </w:rPrChange>
          </w:rPr>
          <w:t xml:space="preserve">                                                             </w:t>
        </w:r>
      </w:ins>
      <w:del w:id="38" w:author="Прокофьева Елена Геннадьевна" w:date="2015-09-09T09:16:00Z">
        <w:r w:rsidR="00C0586E" w:rsidRPr="00864391" w:rsidDel="00295C83">
          <w:rPr>
            <w:rFonts w:ascii="Times New Roman" w:hAnsi="Times New Roman"/>
            <w:sz w:val="24"/>
            <w:szCs w:val="24"/>
            <w:lang w:val="ru-RU"/>
            <w:rPrChange w:id="39" w:author="Прокофьева Елена Геннадьевна" w:date="2015-09-09T09:21:00Z">
              <w:rPr/>
            </w:rPrChange>
          </w:rPr>
          <w:delText xml:space="preserve">  </w:delText>
        </w:r>
      </w:del>
      <w:r w:rsidR="00C0586E" w:rsidRPr="00864391">
        <w:rPr>
          <w:rFonts w:ascii="Times New Roman" w:hAnsi="Times New Roman"/>
          <w:sz w:val="24"/>
          <w:szCs w:val="24"/>
          <w:lang w:val="ru-RU"/>
          <w:rPrChange w:id="40" w:author="Прокофьева Елена Геннадьевна" w:date="2015-09-09T09:21:00Z">
            <w:rPr/>
          </w:rPrChange>
        </w:rPr>
        <w:t>«___» _____________ 201</w:t>
      </w:r>
      <w:r w:rsidR="003F776C" w:rsidRPr="00864391">
        <w:rPr>
          <w:rFonts w:ascii="Times New Roman" w:hAnsi="Times New Roman"/>
          <w:sz w:val="24"/>
          <w:szCs w:val="24"/>
          <w:lang w:val="ru-RU"/>
          <w:rPrChange w:id="41" w:author="Прокофьева Елена Геннадьевна" w:date="2015-09-09T09:21:00Z">
            <w:rPr/>
          </w:rPrChange>
        </w:rPr>
        <w:t>5</w:t>
      </w:r>
      <w:r w:rsidR="00C0586E" w:rsidRPr="00864391">
        <w:rPr>
          <w:rFonts w:ascii="Times New Roman" w:hAnsi="Times New Roman"/>
          <w:sz w:val="24"/>
          <w:szCs w:val="24"/>
          <w:lang w:val="ru-RU"/>
          <w:rPrChange w:id="42" w:author="Прокофьева Елена Геннадьевна" w:date="2015-09-09T09:21:00Z">
            <w:rPr/>
          </w:rPrChange>
        </w:rPr>
        <w:t xml:space="preserve"> г.</w:t>
      </w:r>
    </w:p>
    <w:p w:rsidR="00C0586E" w:rsidRPr="004319E2" w:rsidRDefault="00C0586E" w:rsidP="00C0586E">
      <w:pPr>
        <w:tabs>
          <w:tab w:val="right" w:pos="9640"/>
        </w:tabs>
        <w:spacing w:line="247" w:lineRule="auto"/>
        <w:rPr>
          <w:sz w:val="16"/>
          <w:szCs w:val="16"/>
        </w:rPr>
      </w:pPr>
    </w:p>
    <w:p w:rsidR="004D7F92" w:rsidRDefault="00C0586E" w:rsidP="00DF41E6">
      <w:pPr>
        <w:spacing w:line="247" w:lineRule="auto"/>
        <w:ind w:firstLine="709"/>
        <w:jc w:val="both"/>
        <w:rPr>
          <w:ins w:id="43" w:author="Прокофьева Елена Геннадьевна" w:date="2015-09-09T09:18:00Z"/>
          <w:color w:val="000000"/>
        </w:rPr>
      </w:pPr>
      <w:r w:rsidRPr="00B2329E">
        <w:rPr>
          <w:b/>
          <w:bCs/>
        </w:rPr>
        <w:t xml:space="preserve">Открытое акционерное общество </w:t>
      </w:r>
      <w:r w:rsidRPr="00B2329E">
        <w:rPr>
          <w:b/>
        </w:rPr>
        <w:t>«</w:t>
      </w:r>
      <w:r w:rsidRPr="00B2329E">
        <w:rPr>
          <w:b/>
          <w:bCs/>
        </w:rPr>
        <w:t>Славнефть-Ярославнефтеоргсинтез</w:t>
      </w:r>
      <w:r w:rsidRPr="00B2329E">
        <w:rPr>
          <w:b/>
        </w:rPr>
        <w:t>»</w:t>
      </w:r>
      <w:r w:rsidRPr="00B2329E">
        <w:t xml:space="preserve"> (</w:t>
      </w:r>
      <w:r w:rsidRPr="00B2329E">
        <w:rPr>
          <w:b/>
        </w:rPr>
        <w:t>ОАО «Славнефть-ЯНОС»)</w:t>
      </w:r>
      <w:r w:rsidRPr="00B2329E">
        <w:t>, именуемое в дальнейшем «Заказчик», в лице Генерального директора Никитина Александра Анатольевича</w:t>
      </w:r>
      <w:r w:rsidRPr="00B2329E">
        <w:rPr>
          <w:color w:val="000000"/>
        </w:rPr>
        <w:t xml:space="preserve">, действующего на основании Устава, с одной стороны и </w:t>
      </w:r>
    </w:p>
    <w:p w:rsidR="00C0586E" w:rsidRDefault="00DF41E6" w:rsidP="00DF41E6">
      <w:pPr>
        <w:spacing w:line="247" w:lineRule="auto"/>
        <w:ind w:firstLine="709"/>
        <w:jc w:val="both"/>
        <w:rPr>
          <w:ins w:id="44" w:author="Прокофьева Елена Геннадьевна" w:date="2015-09-09T09:17:00Z"/>
        </w:rPr>
      </w:pPr>
      <w:proofErr w:type="gramStart"/>
      <w:r>
        <w:rPr>
          <w:b/>
          <w:color w:val="00B050"/>
        </w:rPr>
        <w:t>___________</w:t>
      </w:r>
      <w:r w:rsidR="00C0586E">
        <w:rPr>
          <w:b/>
          <w:color w:val="00B050"/>
        </w:rPr>
        <w:t>_____</w:t>
      </w:r>
      <w:r w:rsidR="00C0586E" w:rsidRPr="00B2329E">
        <w:rPr>
          <w:color w:val="000000"/>
        </w:rPr>
        <w:t xml:space="preserve">, именуемое в дальнейшем «Исполнитель», в лице  </w:t>
      </w:r>
      <w:r w:rsidR="00C0586E">
        <w:rPr>
          <w:color w:val="00B050"/>
        </w:rPr>
        <w:t>_____________________</w:t>
      </w:r>
      <w:r w:rsidR="00C0586E" w:rsidRPr="00B2329E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_______________</w:t>
      </w:r>
      <w:r w:rsidR="00C0586E">
        <w:rPr>
          <w:color w:val="000000"/>
        </w:rPr>
        <w:t>_</w:t>
      </w:r>
      <w:r w:rsidR="00C0586E" w:rsidRPr="00B2329E">
        <w:rPr>
          <w:color w:val="000000"/>
        </w:rPr>
        <w:t>, с другой стороны</w:t>
      </w:r>
      <w:r w:rsidR="00C0586E" w:rsidRPr="00B2329E">
        <w:t>, при совместном упоминании именуемые «Стороны» заключили настоящий Договор о нижеследующем:</w:t>
      </w:r>
      <w:proofErr w:type="gramEnd"/>
    </w:p>
    <w:p w:rsidR="00295C83" w:rsidRDefault="00295C83" w:rsidP="00DF41E6">
      <w:pPr>
        <w:spacing w:line="247" w:lineRule="auto"/>
        <w:ind w:firstLine="709"/>
        <w:jc w:val="both"/>
      </w:pPr>
    </w:p>
    <w:p w:rsidR="00C0586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ins w:id="45" w:author="Прокофьева Елена Геннадьевна" w:date="2015-09-09T09:18:00Z"/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Предмет Договора и сроки выполнения работ</w:t>
      </w:r>
      <w:r w:rsidR="00523083">
        <w:rPr>
          <w:rFonts w:ascii="Times New Roman" w:hAnsi="Times New Roman"/>
          <w:sz w:val="24"/>
          <w:szCs w:val="24"/>
          <w:lang w:val="ru-RU"/>
        </w:rPr>
        <w:t>.</w:t>
      </w:r>
    </w:p>
    <w:p w:rsidR="004D7F92" w:rsidRPr="00B2329E" w:rsidRDefault="004D7F92" w:rsidP="004D7F92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sz w:val="24"/>
          <w:szCs w:val="24"/>
          <w:lang w:val="ru-RU"/>
        </w:rPr>
        <w:pPrChange w:id="46" w:author="Прокофьева Елена Геннадьевна" w:date="2015-09-09T09:18:00Z">
          <w:pPr>
            <w:pStyle w:val="N-zag"/>
            <w:keepNext/>
            <w:numPr>
              <w:numId w:val="8"/>
            </w:numPr>
            <w:tabs>
              <w:tab w:val="num" w:pos="360"/>
            </w:tabs>
            <w:spacing w:before="0" w:after="0"/>
            <w:ind w:left="357" w:hanging="357"/>
          </w:pPr>
        </w:pPrChange>
      </w:pPr>
    </w:p>
    <w:p w:rsidR="00C0586E" w:rsidRPr="0019710F" w:rsidRDefault="00C0586E" w:rsidP="003F776C">
      <w:pPr>
        <w:pStyle w:val="N"/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2329E">
        <w:rPr>
          <w:rFonts w:ascii="Times New Roman" w:hAnsi="Times New Roman"/>
          <w:sz w:val="24"/>
          <w:szCs w:val="24"/>
        </w:rPr>
        <w:t xml:space="preserve">Заказчик поручает, а Исполнитель принимает на себя </w:t>
      </w:r>
      <w:r w:rsidR="00523083" w:rsidRPr="00523083">
        <w:rPr>
          <w:rFonts w:ascii="Times New Roman" w:hAnsi="Times New Roman"/>
          <w:sz w:val="24"/>
          <w:szCs w:val="24"/>
        </w:rPr>
        <w:t xml:space="preserve">выполнение </w:t>
      </w:r>
      <w:r w:rsidR="00523083" w:rsidRPr="00523083">
        <w:rPr>
          <w:rFonts w:ascii="Times New Roman" w:hAnsi="Times New Roman"/>
          <w:b/>
          <w:sz w:val="24"/>
          <w:szCs w:val="24"/>
        </w:rPr>
        <w:t>Комплекса работ по монтажу компьютерного тренажерного комплекса на установке гидроочистки дизельного топлива цеха №4 ОАО «Славнефть-ЯНОС»</w:t>
      </w:r>
      <w:r w:rsidR="00523083" w:rsidRPr="00523083">
        <w:rPr>
          <w:rFonts w:ascii="Times New Roman" w:hAnsi="Times New Roman"/>
          <w:sz w:val="24"/>
          <w:szCs w:val="24"/>
        </w:rPr>
        <w:t xml:space="preserve">, а именно: </w:t>
      </w:r>
      <w:r w:rsidR="003F776C" w:rsidRPr="003F776C">
        <w:rPr>
          <w:rFonts w:ascii="Times New Roman" w:hAnsi="Times New Roman"/>
          <w:sz w:val="24"/>
          <w:szCs w:val="24"/>
        </w:rPr>
        <w:t>разработку, настройку, поставку и внедрение компьютерного тренажерного комплекса</w:t>
      </w:r>
      <w:r w:rsidR="00523083">
        <w:rPr>
          <w:rFonts w:ascii="Times New Roman" w:hAnsi="Times New Roman"/>
          <w:sz w:val="24"/>
          <w:szCs w:val="24"/>
        </w:rPr>
        <w:t xml:space="preserve"> (далее-Тренажера)</w:t>
      </w:r>
      <w:r w:rsidR="003F776C" w:rsidRPr="003F776C">
        <w:rPr>
          <w:rFonts w:ascii="Times New Roman" w:hAnsi="Times New Roman"/>
          <w:sz w:val="24"/>
          <w:szCs w:val="24"/>
        </w:rPr>
        <w:t xml:space="preserve"> для обучения технологического персонала установки гидроочистки дизельного топлива цеха №4 ОАО «Славнефть-ЯНОС»</w:t>
      </w:r>
      <w:r w:rsidRPr="00B2329E">
        <w:rPr>
          <w:rFonts w:ascii="Times New Roman" w:hAnsi="Times New Roman"/>
          <w:sz w:val="24"/>
          <w:szCs w:val="24"/>
        </w:rPr>
        <w:t>, обучение представителей Заказчика методике компьютерного тренинга и возможностям Тренажера (с выдачей сертификатов), а</w:t>
      </w:r>
      <w:proofErr w:type="gramEnd"/>
      <w:r w:rsidRPr="00B2329E">
        <w:rPr>
          <w:rFonts w:ascii="Times New Roman" w:hAnsi="Times New Roman"/>
          <w:sz w:val="24"/>
          <w:szCs w:val="24"/>
        </w:rPr>
        <w:t xml:space="preserve"> также авторский надзор за ним в течение </w:t>
      </w:r>
      <w:r w:rsidRPr="0019710F">
        <w:rPr>
          <w:rFonts w:ascii="Times New Roman" w:hAnsi="Times New Roman"/>
          <w:sz w:val="24"/>
          <w:szCs w:val="24"/>
        </w:rPr>
        <w:t>2016÷2017 г.</w:t>
      </w:r>
      <w:proofErr w:type="gramStart"/>
      <w:r w:rsidRPr="0019710F">
        <w:rPr>
          <w:rFonts w:ascii="Times New Roman" w:hAnsi="Times New Roman"/>
          <w:sz w:val="24"/>
          <w:szCs w:val="24"/>
        </w:rPr>
        <w:t>г</w:t>
      </w:r>
      <w:proofErr w:type="gramEnd"/>
      <w:r w:rsidRPr="0019710F">
        <w:rPr>
          <w:rFonts w:ascii="Times New Roman" w:hAnsi="Times New Roman"/>
          <w:sz w:val="24"/>
          <w:szCs w:val="24"/>
        </w:rPr>
        <w:t>.</w:t>
      </w:r>
    </w:p>
    <w:p w:rsidR="00C0586E" w:rsidRPr="00B2329E" w:rsidRDefault="00C0586E" w:rsidP="0027384B">
      <w:pPr>
        <w:pStyle w:val="N"/>
        <w:numPr>
          <w:ilvl w:val="1"/>
          <w:numId w:val="7"/>
        </w:numPr>
        <w:tabs>
          <w:tab w:val="clear" w:pos="360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B2329E">
        <w:rPr>
          <w:rFonts w:ascii="Times New Roman" w:hAnsi="Times New Roman"/>
          <w:sz w:val="24"/>
          <w:szCs w:val="24"/>
        </w:rPr>
        <w:t xml:space="preserve">Работа выполняется в строгом  соответствии с </w:t>
      </w:r>
      <w:r w:rsidR="00660466">
        <w:rPr>
          <w:rFonts w:ascii="Times New Roman" w:hAnsi="Times New Roman"/>
          <w:sz w:val="24"/>
          <w:szCs w:val="24"/>
        </w:rPr>
        <w:t>«</w:t>
      </w:r>
      <w:r w:rsidRPr="00B2329E">
        <w:rPr>
          <w:rFonts w:ascii="Times New Roman" w:hAnsi="Times New Roman"/>
          <w:sz w:val="24"/>
          <w:szCs w:val="24"/>
        </w:rPr>
        <w:t xml:space="preserve">Техническим заданием </w:t>
      </w:r>
      <w:r w:rsidR="00660466" w:rsidRPr="00660466">
        <w:rPr>
          <w:rFonts w:ascii="Times New Roman" w:hAnsi="Times New Roman"/>
          <w:sz w:val="24"/>
          <w:szCs w:val="24"/>
        </w:rPr>
        <w:t xml:space="preserve">на разработку, настройку, поставку и внедрение компьютерного тренажерного комплекса для обучения технологического </w:t>
      </w:r>
      <w:proofErr w:type="gramStart"/>
      <w:r w:rsidR="00660466" w:rsidRPr="00660466">
        <w:rPr>
          <w:rFonts w:ascii="Times New Roman" w:hAnsi="Times New Roman"/>
          <w:sz w:val="24"/>
          <w:szCs w:val="24"/>
        </w:rPr>
        <w:t>персонала установки гидроочистки дизельного топлива цеха</w:t>
      </w:r>
      <w:proofErr w:type="gramEnd"/>
      <w:r w:rsidR="00660466" w:rsidRPr="00660466">
        <w:rPr>
          <w:rFonts w:ascii="Times New Roman" w:hAnsi="Times New Roman"/>
          <w:sz w:val="24"/>
          <w:szCs w:val="24"/>
        </w:rPr>
        <w:t xml:space="preserve"> №4 ОАО «Славнефть-ЯНОС» от 19.08.2015</w:t>
      </w:r>
      <w:r w:rsidR="00660466">
        <w:rPr>
          <w:rFonts w:ascii="Times New Roman" w:hAnsi="Times New Roman"/>
          <w:sz w:val="24"/>
          <w:szCs w:val="24"/>
        </w:rPr>
        <w:t xml:space="preserve"> г. </w:t>
      </w:r>
      <w:r w:rsidRPr="00B2329E">
        <w:rPr>
          <w:rFonts w:ascii="Times New Roman" w:hAnsi="Times New Roman"/>
          <w:sz w:val="24"/>
          <w:szCs w:val="24"/>
        </w:rPr>
        <w:t>(приложение №1 к Договору).</w:t>
      </w:r>
    </w:p>
    <w:p w:rsidR="00C0586E" w:rsidRDefault="00C0586E" w:rsidP="0027384B">
      <w:pPr>
        <w:pStyle w:val="N"/>
        <w:numPr>
          <w:ilvl w:val="1"/>
          <w:numId w:val="7"/>
        </w:numPr>
        <w:tabs>
          <w:tab w:val="clear" w:pos="360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460270">
        <w:rPr>
          <w:rFonts w:ascii="Times New Roman" w:hAnsi="Times New Roman"/>
          <w:sz w:val="24"/>
          <w:szCs w:val="24"/>
        </w:rPr>
        <w:t>Сроки выполнения работ определяются пунктом 2.2. данного Договора.</w:t>
      </w:r>
    </w:p>
    <w:p w:rsidR="00C0586E" w:rsidRPr="00BB7C83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color w:val="FF0000"/>
          <w:sz w:val="16"/>
          <w:szCs w:val="16"/>
          <w:lang w:val="ru-RU"/>
        </w:rPr>
      </w:pPr>
    </w:p>
    <w:p w:rsidR="00C0586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ins w:id="47" w:author="Прокофьева Елена Геннадьевна" w:date="2015-09-09T09:18:00Z"/>
          <w:rFonts w:ascii="Times New Roman" w:hAnsi="Times New Roman"/>
          <w:sz w:val="24"/>
          <w:szCs w:val="24"/>
          <w:lang w:val="ru-RU"/>
        </w:rPr>
      </w:pPr>
      <w:r w:rsidRPr="00295C83">
        <w:rPr>
          <w:rFonts w:ascii="Times New Roman" w:hAnsi="Times New Roman"/>
          <w:sz w:val="24"/>
          <w:szCs w:val="24"/>
          <w:lang w:val="ru-RU"/>
        </w:rPr>
        <w:t>Стоимость работ и порядок расчетов</w:t>
      </w:r>
      <w:r w:rsidR="00523083" w:rsidRPr="00295C83">
        <w:rPr>
          <w:rFonts w:ascii="Times New Roman" w:hAnsi="Times New Roman"/>
          <w:sz w:val="24"/>
          <w:szCs w:val="24"/>
          <w:lang w:val="ru-RU"/>
          <w:rPrChange w:id="48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t>, обеспечение материалами и оборудованием.</w:t>
      </w:r>
    </w:p>
    <w:p w:rsidR="004D7F92" w:rsidRPr="00295C83" w:rsidRDefault="004D7F92" w:rsidP="004D7F92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sz w:val="24"/>
          <w:szCs w:val="24"/>
          <w:lang w:val="ru-RU"/>
          <w:rPrChange w:id="49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pPrChange w:id="50" w:author="Прокофьева Елена Геннадьевна" w:date="2015-09-09T09:18:00Z">
          <w:pPr>
            <w:pStyle w:val="N-zag"/>
            <w:keepNext/>
            <w:numPr>
              <w:numId w:val="8"/>
            </w:numPr>
            <w:tabs>
              <w:tab w:val="num" w:pos="360"/>
            </w:tabs>
            <w:spacing w:before="0" w:after="0"/>
            <w:ind w:left="357" w:hanging="357"/>
          </w:pPr>
        </w:pPrChange>
      </w:pP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bCs/>
          <w:sz w:val="24"/>
          <w:szCs w:val="24"/>
          <w:lang w:val="ru-RU"/>
          <w:rPrChange w:id="51" w:author="Прокофьева Елена Геннадьевна" w:date="2015-09-09T09:17:00Z">
            <w:rPr>
              <w:rFonts w:ascii="Times New Roman" w:hAnsi="Times New Roman"/>
              <w:b w:val="0"/>
              <w:bCs/>
              <w:color w:val="FF000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2" w:author="Прокофьева Елена Геннадьевна" w:date="2015-09-09T09:17:00Z">
            <w:rPr>
              <w:rFonts w:ascii="Times New Roman" w:hAnsi="Times New Roman"/>
              <w:b w:val="0"/>
              <w:color w:val="000000"/>
              <w:sz w:val="24"/>
              <w:szCs w:val="24"/>
              <w:lang w:val="ru-RU"/>
            </w:rPr>
          </w:rPrChange>
        </w:rPr>
        <w:t xml:space="preserve">Общая </w:t>
      </w:r>
      <w:r w:rsidRPr="00295C83">
        <w:rPr>
          <w:rFonts w:ascii="Times New Roman" w:hAnsi="Times New Roman"/>
          <w:b w:val="0"/>
          <w:sz w:val="24"/>
          <w:szCs w:val="24"/>
          <w:lang w:val="ru-RU"/>
        </w:rPr>
        <w:t>стоимость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53" w:author="Прокофьева Елена Геннадьевна" w:date="2015-09-09T09:17:00Z">
            <w:rPr>
              <w:rFonts w:ascii="Times New Roman" w:hAnsi="Times New Roman"/>
              <w:b w:val="0"/>
              <w:color w:val="000000"/>
              <w:sz w:val="24"/>
              <w:szCs w:val="24"/>
              <w:lang w:val="ru-RU"/>
            </w:rPr>
          </w:rPrChange>
        </w:rPr>
        <w:t xml:space="preserve"> </w:t>
      </w:r>
      <w:r w:rsidR="00995D9C" w:rsidRPr="00295C83">
        <w:rPr>
          <w:rFonts w:ascii="Times New Roman" w:hAnsi="Times New Roman"/>
          <w:b w:val="0"/>
          <w:sz w:val="24"/>
          <w:szCs w:val="24"/>
          <w:lang w:val="ru-RU"/>
          <w:rPrChange w:id="54" w:author="Прокофьева Елена Геннадьевна" w:date="2015-09-09T09:17:00Z">
            <w:rPr>
              <w:rFonts w:ascii="Times New Roman" w:hAnsi="Times New Roman"/>
              <w:b w:val="0"/>
              <w:color w:val="000000"/>
              <w:sz w:val="24"/>
              <w:szCs w:val="24"/>
              <w:lang w:val="ru-RU"/>
            </w:rPr>
          </w:rPrChange>
        </w:rPr>
        <w:t>работ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55" w:author="Прокофьева Елена Геннадьевна" w:date="2015-09-09T09:17:00Z">
            <w:rPr>
              <w:rFonts w:ascii="Times New Roman" w:hAnsi="Times New Roman"/>
              <w:b w:val="0"/>
              <w:color w:val="000000"/>
              <w:sz w:val="24"/>
              <w:szCs w:val="24"/>
              <w:lang w:val="ru-RU"/>
            </w:rPr>
          </w:rPrChange>
        </w:rPr>
        <w:t xml:space="preserve"> составляет </w:t>
      </w:r>
      <w:r w:rsidRPr="00295C83">
        <w:rPr>
          <w:rFonts w:ascii="Times New Roman" w:hAnsi="Times New Roman"/>
          <w:b w:val="0"/>
          <w:bCs/>
          <w:sz w:val="24"/>
          <w:szCs w:val="24"/>
          <w:lang w:val="ru-RU"/>
          <w:rPrChange w:id="56" w:author="Прокофьева Елена Геннадьевна" w:date="2015-09-09T09:17:00Z">
            <w:rPr>
              <w:rFonts w:ascii="Times New Roman" w:hAnsi="Times New Roman"/>
              <w:b w:val="0"/>
              <w:bCs/>
              <w:color w:val="00B050"/>
              <w:sz w:val="24"/>
              <w:szCs w:val="24"/>
              <w:lang w:val="ru-RU"/>
            </w:rPr>
          </w:rPrChange>
        </w:rPr>
        <w:t>_____________________</w:t>
      </w:r>
      <w:r w:rsidRPr="00295C83">
        <w:rPr>
          <w:rFonts w:ascii="Times New Roman" w:hAnsi="Times New Roman"/>
          <w:bCs/>
          <w:sz w:val="24"/>
          <w:szCs w:val="24"/>
          <w:lang w:val="ru-RU"/>
          <w:rPrChange w:id="57" w:author="Прокофьева Елена Геннадьевна" w:date="2015-09-09T09:17:00Z">
            <w:rPr>
              <w:rFonts w:ascii="Times New Roman" w:hAnsi="Times New Roman"/>
              <w:bCs/>
              <w:color w:val="00B050"/>
              <w:sz w:val="24"/>
              <w:szCs w:val="24"/>
              <w:lang w:val="ru-RU"/>
            </w:rPr>
          </w:rPrChange>
        </w:rPr>
        <w:t xml:space="preserve"> </w:t>
      </w:r>
      <w:r w:rsidRPr="00295C83">
        <w:rPr>
          <w:rFonts w:ascii="Times New Roman" w:hAnsi="Times New Roman"/>
          <w:b w:val="0"/>
          <w:bCs/>
          <w:sz w:val="24"/>
          <w:szCs w:val="24"/>
          <w:lang w:val="ru-RU"/>
          <w:rPrChange w:id="58" w:author="Прокофьева Елена Геннадьевна" w:date="2015-09-09T09:17:00Z">
            <w:rPr>
              <w:rFonts w:ascii="Times New Roman" w:hAnsi="Times New Roman"/>
              <w:b w:val="0"/>
              <w:bCs/>
              <w:color w:val="00B050"/>
              <w:sz w:val="24"/>
              <w:szCs w:val="24"/>
              <w:lang w:val="ru-RU"/>
            </w:rPr>
          </w:rPrChange>
        </w:rPr>
        <w:t>(______________) рублей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59" w:author="Прокофьева Елена Геннадьевна" w:date="2015-09-09T09:17:00Z">
            <w:rPr>
              <w:rFonts w:ascii="Times New Roman" w:hAnsi="Times New Roman"/>
              <w:b w:val="0"/>
              <w:color w:val="000000"/>
              <w:sz w:val="24"/>
              <w:szCs w:val="24"/>
              <w:lang w:val="ru-RU"/>
            </w:rPr>
          </w:rPrChange>
        </w:rPr>
        <w:t>, включая НДС</w:t>
      </w:r>
      <w:r w:rsidRPr="00295C83">
        <w:rPr>
          <w:rFonts w:ascii="Times New Roman" w:hAnsi="Times New Roman"/>
          <w:b w:val="0"/>
          <w:sz w:val="24"/>
          <w:szCs w:val="24"/>
          <w:rPrChange w:id="60" w:author="Прокофьева Елена Геннадьевна" w:date="2015-09-09T09:17:00Z">
            <w:rPr>
              <w:rFonts w:ascii="Times New Roman" w:hAnsi="Times New Roman"/>
              <w:b w:val="0"/>
              <w:color w:val="000000"/>
              <w:sz w:val="24"/>
              <w:szCs w:val="24"/>
            </w:rPr>
          </w:rPrChange>
        </w:rPr>
        <w:t> 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61" w:author="Прокофьева Елена Геннадьевна" w:date="2015-09-09T09:17:00Z">
            <w:rPr>
              <w:rFonts w:ascii="Times New Roman" w:hAnsi="Times New Roman"/>
              <w:b w:val="0"/>
              <w:color w:val="000000"/>
              <w:sz w:val="24"/>
              <w:szCs w:val="24"/>
              <w:lang w:val="ru-RU"/>
            </w:rPr>
          </w:rPrChange>
        </w:rPr>
        <w:t>(18 %) – ______ (</w:t>
      </w:r>
      <w:r w:rsidRPr="00295C83">
        <w:rPr>
          <w:rFonts w:ascii="Times New Roman" w:hAnsi="Times New Roman"/>
          <w:b w:val="0"/>
          <w:bCs/>
          <w:sz w:val="24"/>
          <w:szCs w:val="24"/>
          <w:lang w:val="ru-RU"/>
          <w:rPrChange w:id="62" w:author="Прокофьева Елена Геннадьевна" w:date="2015-09-09T09:17:00Z">
            <w:rPr>
              <w:rFonts w:ascii="Times New Roman" w:hAnsi="Times New Roman"/>
              <w:b w:val="0"/>
              <w:bCs/>
              <w:color w:val="00B050"/>
              <w:sz w:val="24"/>
              <w:szCs w:val="24"/>
              <w:lang w:val="ru-RU"/>
            </w:rPr>
          </w:rPrChange>
        </w:rPr>
        <w:t>_______________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63" w:author="Прокофьева Елена Геннадьевна" w:date="2015-09-09T09:17:00Z">
            <w:rPr>
              <w:rFonts w:ascii="Times New Roman" w:hAnsi="Times New Roman"/>
              <w:b w:val="0"/>
              <w:color w:val="00B050"/>
              <w:sz w:val="24"/>
              <w:szCs w:val="24"/>
              <w:lang w:val="ru-RU"/>
            </w:rPr>
          </w:rPrChange>
        </w:rPr>
        <w:t xml:space="preserve">) рублей. </w:t>
      </w:r>
      <w:r w:rsidR="00995D9C" w:rsidRPr="00295C83">
        <w:rPr>
          <w:rFonts w:ascii="Times New Roman" w:hAnsi="Times New Roman"/>
          <w:b w:val="0"/>
          <w:sz w:val="24"/>
          <w:szCs w:val="24"/>
          <w:lang w:val="ru-RU"/>
          <w:rPrChange w:id="64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Стоимость работ является твёрдой и не подлежит изменению в ходе выполнения работ по настоящему Договору.</w:t>
      </w:r>
      <w:r w:rsidR="00F50CEE" w:rsidRPr="00295C83">
        <w:rPr>
          <w:rFonts w:ascii="Times New Roman" w:hAnsi="Times New Roman"/>
          <w:b w:val="0"/>
          <w:sz w:val="24"/>
          <w:szCs w:val="24"/>
          <w:lang w:val="ru-RU"/>
          <w:rPrChange w:id="65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 xml:space="preserve"> Стоимость работ включает в себя все затраты Исполнителя, понесенные им во исполнение обязанностей </w:t>
      </w:r>
      <w:r w:rsidR="00F50CEE" w:rsidRPr="00295C83">
        <w:rPr>
          <w:b w:val="0"/>
          <w:sz w:val="24"/>
          <w:szCs w:val="24"/>
          <w:lang w:val="ru-RU"/>
          <w:rPrChange w:id="66" w:author="Прокофьева Елена Геннадьевна" w:date="2015-09-09T09:17:00Z">
            <w:rPr>
              <w:b w:val="0"/>
              <w:color w:val="FF0000"/>
              <w:sz w:val="24"/>
              <w:szCs w:val="24"/>
              <w:lang w:val="ru-RU"/>
            </w:rPr>
          </w:rPrChange>
        </w:rPr>
        <w:t>по настоящему договору, в частности, во исполнение пунктов</w:t>
      </w:r>
      <w:r w:rsidR="00F50CEE" w:rsidRPr="00295C83">
        <w:rPr>
          <w:rFonts w:asciiTheme="minorHAnsi" w:hAnsiTheme="minorHAnsi"/>
          <w:b w:val="0"/>
          <w:sz w:val="24"/>
          <w:szCs w:val="24"/>
          <w:lang w:val="ru-RU"/>
          <w:rPrChange w:id="67" w:author="Прокофьева Елена Геннадьевна" w:date="2015-09-09T09:17:00Z">
            <w:rPr>
              <w:rFonts w:asciiTheme="minorHAnsi" w:hAnsiTheme="minorHAnsi"/>
              <w:b w:val="0"/>
              <w:color w:val="FF0000"/>
              <w:sz w:val="24"/>
              <w:szCs w:val="24"/>
              <w:lang w:val="ru-RU"/>
            </w:rPr>
          </w:rPrChange>
        </w:rPr>
        <w:t xml:space="preserve"> </w:t>
      </w:r>
      <w:r w:rsidR="00F50CEE" w:rsidRPr="00295C83">
        <w:rPr>
          <w:rFonts w:ascii="Times New Roman" w:hAnsi="Times New Roman"/>
          <w:b w:val="0"/>
          <w:sz w:val="24"/>
          <w:szCs w:val="24"/>
          <w:lang w:val="ru-RU"/>
          <w:rPrChange w:id="68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2.3,  2.4,  4.4.17,  5.1</w:t>
      </w:r>
      <w:r w:rsidR="00F50CEE" w:rsidRPr="00295C83">
        <w:rPr>
          <w:rFonts w:asciiTheme="minorHAnsi" w:hAnsiTheme="minorHAnsi"/>
          <w:b w:val="0"/>
          <w:sz w:val="24"/>
          <w:szCs w:val="24"/>
          <w:lang w:val="ru-RU"/>
          <w:rPrChange w:id="69" w:author="Прокофьева Елена Геннадьевна" w:date="2015-09-09T09:17:00Z">
            <w:rPr>
              <w:rFonts w:asciiTheme="minorHAnsi" w:hAnsiTheme="minorHAnsi"/>
              <w:b w:val="0"/>
              <w:color w:val="FF0000"/>
              <w:sz w:val="24"/>
              <w:szCs w:val="24"/>
              <w:lang w:val="ru-RU"/>
            </w:rPr>
          </w:rPrChange>
        </w:rPr>
        <w:t xml:space="preserve"> Договора.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7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71" w:author="Прокофьева Елена Геннадьевна" w:date="2015-09-09T09:17:00Z">
            <w:rPr>
              <w:rFonts w:ascii="Times New Roman" w:hAnsi="Times New Roman"/>
              <w:b w:val="0"/>
              <w:color w:val="000000"/>
              <w:sz w:val="24"/>
              <w:szCs w:val="24"/>
              <w:lang w:val="ru-RU"/>
            </w:rPr>
          </w:rPrChange>
        </w:rPr>
        <w:t xml:space="preserve">Оплата работ по Договору осуществляется </w:t>
      </w:r>
      <w:r w:rsidRPr="00295C83">
        <w:rPr>
          <w:rFonts w:ascii="Times New Roman" w:hAnsi="Times New Roman" w:hint="eastAsia"/>
          <w:b w:val="0"/>
          <w:sz w:val="24"/>
          <w:szCs w:val="24"/>
          <w:lang w:val="ru-RU"/>
          <w:rPrChange w:id="72" w:author="Прокофьева Елена Геннадьевна" w:date="2015-09-09T09:17:00Z">
            <w:rPr>
              <w:rFonts w:ascii="Times New Roman" w:hAnsi="Times New Roman" w:hint="eastAsia"/>
              <w:b w:val="0"/>
              <w:color w:val="000000"/>
              <w:sz w:val="24"/>
              <w:szCs w:val="24"/>
              <w:lang w:val="ru-RU"/>
            </w:rPr>
          </w:rPrChange>
        </w:rPr>
        <w:t>Заказчиком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73" w:author="Прокофьева Елена Геннадьевна" w:date="2015-09-09T09:17:00Z">
            <w:rPr>
              <w:rFonts w:ascii="Times New Roman" w:hAnsi="Times New Roman"/>
              <w:b w:val="0"/>
              <w:color w:val="000000"/>
              <w:sz w:val="24"/>
              <w:szCs w:val="24"/>
              <w:lang w:val="ru-RU"/>
            </w:rPr>
          </w:rPrChange>
        </w:rPr>
        <w:t xml:space="preserve"> поэтапно, по факту</w:t>
      </w:r>
      <w:r w:rsidRPr="00295C83">
        <w:rPr>
          <w:rFonts w:ascii="Times New Roman" w:hAnsi="Times New Roman"/>
          <w:b w:val="0"/>
          <w:sz w:val="24"/>
          <w:szCs w:val="24"/>
          <w:lang w:val="ru-RU"/>
        </w:rPr>
        <w:t xml:space="preserve"> выполнения работ, на основании счетов, выставляемых Исполнителем, из расчета:</w:t>
      </w:r>
    </w:p>
    <w:p w:rsidR="00C0586E" w:rsidRPr="00295C83" w:rsidRDefault="00C0586E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  <w:rPrChange w:id="74" w:author="Прокофьева Елена Геннадьевна" w:date="2015-09-09T09:17:00Z">
            <w:rPr>
              <w:rFonts w:ascii="Times New Roman" w:hAnsi="Times New Roman"/>
              <w:b w:val="0"/>
              <w:sz w:val="16"/>
              <w:szCs w:val="16"/>
              <w:lang w:val="ru-RU"/>
            </w:rPr>
          </w:rPrChange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1843"/>
        <w:gridCol w:w="1417"/>
      </w:tblGrid>
      <w:tr w:rsidR="00295C83" w:rsidRPr="00295C83" w:rsidTr="004319E2">
        <w:trPr>
          <w:tblHeader/>
        </w:trPr>
        <w:tc>
          <w:tcPr>
            <w:tcW w:w="6237" w:type="dxa"/>
            <w:vAlign w:val="center"/>
          </w:tcPr>
          <w:p w:rsidR="00C0586E" w:rsidRPr="00295C83" w:rsidRDefault="00C0586E" w:rsidP="004319E2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lang w:val="ru-RU"/>
                <w:rPrChange w:id="75" w:author="Прокофьева Елена Геннадьевна" w:date="2015-09-09T09:17:00Z">
                  <w:rPr>
                    <w:rFonts w:ascii="Times New Roman" w:hAnsi="Times New Roman"/>
                    <w:color w:val="000000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lang w:val="ru-RU"/>
                <w:rPrChange w:id="76" w:author="Прокофьева Елена Геннадьевна" w:date="2015-09-09T09:17:00Z">
                  <w:rPr>
                    <w:rFonts w:ascii="Times New Roman" w:hAnsi="Times New Roman"/>
                    <w:color w:val="000000"/>
                    <w:lang w:val="ru-RU"/>
                  </w:rPr>
                </w:rPrChange>
              </w:rPr>
              <w:t>№ и наименование</w:t>
            </w:r>
          </w:p>
          <w:p w:rsidR="00C0586E" w:rsidRPr="00295C83" w:rsidRDefault="00C0586E" w:rsidP="004319E2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lang w:val="ru-RU"/>
                <w:rPrChange w:id="77" w:author="Прокофьева Елена Геннадьевна" w:date="2015-09-09T09:17:00Z">
                  <w:rPr>
                    <w:rFonts w:ascii="Times New Roman" w:hAnsi="Times New Roman"/>
                    <w:color w:val="000000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lang w:val="ru-RU"/>
                <w:rPrChange w:id="78" w:author="Прокофьева Елена Геннадьевна" w:date="2015-09-09T09:17:00Z">
                  <w:rPr>
                    <w:rFonts w:ascii="Times New Roman" w:hAnsi="Times New Roman"/>
                    <w:color w:val="000000"/>
                    <w:lang w:val="ru-RU"/>
                  </w:rPr>
                </w:rPrChange>
              </w:rPr>
              <w:t>этапа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586E" w:rsidRPr="00295C83" w:rsidRDefault="00C0586E" w:rsidP="004319E2">
            <w:pPr>
              <w:spacing w:line="247" w:lineRule="auto"/>
              <w:jc w:val="center"/>
              <w:rPr>
                <w:b/>
                <w:bCs/>
                <w:sz w:val="20"/>
                <w:szCs w:val="20"/>
                <w:rPrChange w:id="79" w:author="Прокофьева Елена Геннадьевна" w:date="2015-09-09T09:17:00Z">
                  <w:rPr>
                    <w:b/>
                    <w:bCs/>
                    <w:color w:val="000000"/>
                    <w:sz w:val="20"/>
                    <w:szCs w:val="20"/>
                  </w:rPr>
                </w:rPrChange>
              </w:rPr>
            </w:pPr>
            <w:r w:rsidRPr="00295C83">
              <w:rPr>
                <w:b/>
                <w:sz w:val="20"/>
                <w:szCs w:val="20"/>
                <w:rPrChange w:id="80" w:author="Прокофьева Елена Геннадьевна" w:date="2015-09-09T09:17:00Z">
                  <w:rPr>
                    <w:b/>
                    <w:color w:val="000000"/>
                    <w:sz w:val="20"/>
                    <w:szCs w:val="20"/>
                  </w:rPr>
                </w:rPrChange>
              </w:rPr>
              <w:t>Сроки выполнения работ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86E" w:rsidRPr="00295C83" w:rsidRDefault="00C0586E" w:rsidP="004319E2">
            <w:pPr>
              <w:pStyle w:val="N-zag"/>
              <w:spacing w:before="0" w:after="0" w:line="247" w:lineRule="auto"/>
              <w:rPr>
                <w:rFonts w:ascii="Times New Roman" w:hAnsi="Times New Roman"/>
                <w:lang w:val="ru-RU"/>
                <w:rPrChange w:id="81" w:author="Прокофьева Елена Геннадьевна" w:date="2015-09-09T09:17:00Z">
                  <w:rPr>
                    <w:rFonts w:ascii="Times New Roman" w:hAnsi="Times New Roman"/>
                    <w:color w:val="000000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lang w:val="ru-RU"/>
                <w:rPrChange w:id="82" w:author="Прокофьева Елена Геннадьевна" w:date="2015-09-09T09:17:00Z">
                  <w:rPr>
                    <w:rFonts w:ascii="Times New Roman" w:hAnsi="Times New Roman"/>
                    <w:color w:val="000000"/>
                    <w:lang w:val="ru-RU"/>
                  </w:rPr>
                </w:rPrChange>
              </w:rPr>
              <w:t>Стоимость этапа (без НДС), руб.</w:t>
            </w:r>
          </w:p>
        </w:tc>
      </w:tr>
      <w:tr w:rsidR="00295C83" w:rsidRPr="00295C83" w:rsidTr="00D23E0D">
        <w:trPr>
          <w:trHeight w:val="418"/>
          <w:tblHeader/>
        </w:trPr>
        <w:tc>
          <w:tcPr>
            <w:tcW w:w="9497" w:type="dxa"/>
            <w:gridSpan w:val="3"/>
            <w:vAlign w:val="center"/>
          </w:tcPr>
          <w:p w:rsidR="00D23E0D" w:rsidRPr="00295C83" w:rsidRDefault="00D23E0D" w:rsidP="004319E2">
            <w:pPr>
              <w:pStyle w:val="N-zag"/>
              <w:spacing w:before="0" w:after="0" w:line="247" w:lineRule="auto"/>
              <w:rPr>
                <w:rFonts w:ascii="Times New Roman" w:hAnsi="Times New Roman"/>
                <w:lang w:val="ru-RU"/>
                <w:rPrChange w:id="83" w:author="Прокофьева Елена Геннадьевна" w:date="2015-09-09T09:17:00Z">
                  <w:rPr>
                    <w:rFonts w:ascii="Times New Roman" w:hAnsi="Times New Roman"/>
                    <w:color w:val="000000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lang w:val="ru-RU"/>
                <w:rPrChange w:id="84" w:author="Прокофьева Елена Геннадьевна" w:date="2015-09-09T09:17:00Z">
                  <w:rPr>
                    <w:rFonts w:ascii="Times New Roman" w:hAnsi="Times New Roman"/>
                    <w:color w:val="000000"/>
                    <w:lang w:val="ru-RU"/>
                  </w:rPr>
                </w:rPrChange>
              </w:rPr>
              <w:t>Программа «Оборудование не входящее в сметы строек»</w:t>
            </w:r>
          </w:p>
        </w:tc>
      </w:tr>
      <w:tr w:rsidR="00295C83" w:rsidRPr="00295C83" w:rsidTr="00660466">
        <w:tc>
          <w:tcPr>
            <w:tcW w:w="6237" w:type="dxa"/>
          </w:tcPr>
          <w:p w:rsidR="00C0586E" w:rsidRPr="00295C83" w:rsidRDefault="00C0586E" w:rsidP="004319E2">
            <w:pPr>
              <w:spacing w:line="247" w:lineRule="auto"/>
              <w:rPr>
                <w:bCs/>
                <w:rPrChange w:id="85" w:author="Прокофьева Елена Геннадьевна" w:date="2015-09-09T09:17:00Z">
                  <w:rPr>
                    <w:bCs/>
                  </w:rPr>
                </w:rPrChange>
              </w:rPr>
            </w:pPr>
            <w:r w:rsidRPr="00295C83">
              <w:rPr>
                <w:bCs/>
                <w:u w:val="single"/>
                <w:rPrChange w:id="86" w:author="Прокофьева Елена Геннадьевна" w:date="2015-09-09T09:17:00Z">
                  <w:rPr>
                    <w:bCs/>
                    <w:u w:val="single"/>
                  </w:rPr>
                </w:rPrChange>
              </w:rPr>
              <w:t>1-й этап</w:t>
            </w:r>
          </w:p>
          <w:p w:rsidR="00C0586E" w:rsidRPr="00295C83" w:rsidRDefault="00C0586E" w:rsidP="0027384B">
            <w:pPr>
              <w:numPr>
                <w:ilvl w:val="1"/>
                <w:numId w:val="9"/>
              </w:numPr>
              <w:tabs>
                <w:tab w:val="clear" w:pos="390"/>
                <w:tab w:val="num" w:pos="459"/>
              </w:tabs>
              <w:spacing w:line="247" w:lineRule="auto"/>
              <w:ind w:left="0" w:firstLine="0"/>
              <w:rPr>
                <w:rPrChange w:id="87" w:author="Прокофьева Елена Геннадьевна" w:date="2015-09-09T09:17:00Z">
                  <w:rPr/>
                </w:rPrChange>
              </w:rPr>
            </w:pPr>
            <w:r w:rsidRPr="00295C83">
              <w:rPr>
                <w:rPrChange w:id="88" w:author="Прокофьева Елена Геннадьевна" w:date="2015-09-09T09:17:00Z">
                  <w:rPr/>
                </w:rPrChange>
              </w:rPr>
              <w:t xml:space="preserve">Сбор исходных данных по установке </w:t>
            </w:r>
            <w:r w:rsidR="00230C1C" w:rsidRPr="00295C83">
              <w:rPr>
                <w:rPrChange w:id="89" w:author="Прокофьева Елена Геннадьевна" w:date="2015-09-09T09:17:00Z">
                  <w:rPr/>
                </w:rPrChange>
              </w:rPr>
              <w:t>ГОДТ</w:t>
            </w:r>
            <w:r w:rsidRPr="00295C83">
              <w:rPr>
                <w:rPrChange w:id="90" w:author="Прокофьева Елена Геннадьевна" w:date="2015-09-09T09:17:00Z">
                  <w:rPr/>
                </w:rPrChange>
              </w:rPr>
              <w:t xml:space="preserve"> цеха №4</w:t>
            </w:r>
          </w:p>
          <w:p w:rsidR="00C0586E" w:rsidRPr="00295C83" w:rsidRDefault="00C0586E" w:rsidP="0027384B">
            <w:pPr>
              <w:numPr>
                <w:ilvl w:val="1"/>
                <w:numId w:val="9"/>
              </w:numPr>
              <w:tabs>
                <w:tab w:val="clear" w:pos="390"/>
                <w:tab w:val="num" w:pos="459"/>
              </w:tabs>
              <w:spacing w:line="247" w:lineRule="auto"/>
              <w:ind w:left="0" w:firstLine="0"/>
              <w:rPr>
                <w:rPrChange w:id="91" w:author="Прокофьева Елена Геннадьевна" w:date="2015-09-09T09:17:00Z">
                  <w:rPr/>
                </w:rPrChange>
              </w:rPr>
            </w:pPr>
            <w:r w:rsidRPr="00295C83">
              <w:rPr>
                <w:rPrChange w:id="92" w:author="Прокофьева Елена Геннадьевна" w:date="2015-09-09T09:17:00Z">
                  <w:rPr/>
                </w:rPrChange>
              </w:rPr>
              <w:t>Разработка и согласование с Заказчиком функциональной спецификации</w:t>
            </w:r>
          </w:p>
          <w:p w:rsidR="000304E5" w:rsidRPr="00295C83" w:rsidRDefault="000304E5" w:rsidP="0027384B">
            <w:pPr>
              <w:numPr>
                <w:ilvl w:val="1"/>
                <w:numId w:val="9"/>
              </w:numPr>
              <w:tabs>
                <w:tab w:val="clear" w:pos="390"/>
                <w:tab w:val="num" w:pos="459"/>
              </w:tabs>
              <w:spacing w:line="247" w:lineRule="auto"/>
              <w:ind w:left="0" w:firstLine="0"/>
              <w:rPr>
                <w:rPrChange w:id="93" w:author="Прокофьева Елена Геннадьевна" w:date="2015-09-09T09:17:00Z">
                  <w:rPr/>
                </w:rPrChange>
              </w:rPr>
            </w:pPr>
            <w:r w:rsidRPr="00295C83">
              <w:rPr>
                <w:rPrChange w:id="94" w:author="Прокофьева Елена Геннадьевна" w:date="2015-09-09T09:17:00Z">
                  <w:rPr/>
                </w:rPrChange>
              </w:rPr>
              <w:t xml:space="preserve">Разработка имитатора РСУ </w:t>
            </w:r>
            <w:proofErr w:type="spellStart"/>
            <w:r w:rsidRPr="00295C83">
              <w:rPr>
                <w:rPrChange w:id="95" w:author="Прокофьева Елена Геннадьевна" w:date="2015-09-09T09:17:00Z">
                  <w:rPr/>
                </w:rPrChange>
              </w:rPr>
              <w:t>Yokogawa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C0586E" w:rsidRPr="00295C83" w:rsidRDefault="00D14FCB" w:rsidP="004319E2">
            <w:pPr>
              <w:pStyle w:val="af3"/>
              <w:spacing w:after="0" w:line="247" w:lineRule="auto"/>
              <w:rPr>
                <w:spacing w:val="-2"/>
                <w:rPrChange w:id="96" w:author="Прокофьева Елена Геннадьевна" w:date="2015-09-09T09:17:00Z">
                  <w:rPr>
                    <w:spacing w:val="-2"/>
                  </w:rPr>
                </w:rPrChange>
              </w:rPr>
            </w:pPr>
            <w:r w:rsidRPr="00295C83">
              <w:rPr>
                <w:spacing w:val="-2"/>
                <w:rPrChange w:id="97" w:author="Прокофьева Елена Геннадьевна" w:date="2015-09-09T09:17:00Z">
                  <w:rPr>
                    <w:spacing w:val="-2"/>
                  </w:rPr>
                </w:rPrChange>
              </w:rPr>
              <w:t xml:space="preserve">с </w:t>
            </w:r>
            <w:r w:rsidR="00D534D5" w:rsidRPr="00295C83">
              <w:rPr>
                <w:spacing w:val="-2"/>
                <w:rPrChange w:id="98" w:author="Прокофьева Елена Геннадьевна" w:date="2015-09-09T09:17:00Z">
                  <w:rPr>
                    <w:spacing w:val="-2"/>
                  </w:rPr>
                </w:rPrChange>
              </w:rPr>
              <w:t>10</w:t>
            </w:r>
            <w:r w:rsidR="00C0586E" w:rsidRPr="00295C83">
              <w:rPr>
                <w:spacing w:val="-2"/>
                <w:rPrChange w:id="99" w:author="Прокофьева Елена Геннадьевна" w:date="2015-09-09T09:17:00Z">
                  <w:rPr>
                    <w:spacing w:val="-2"/>
                  </w:rPr>
                </w:rPrChange>
              </w:rPr>
              <w:t>.</w:t>
            </w:r>
            <w:r w:rsidRPr="00295C83">
              <w:rPr>
                <w:spacing w:val="-2"/>
                <w:rPrChange w:id="100" w:author="Прокофьева Елена Геннадьевна" w:date="2015-09-09T09:17:00Z">
                  <w:rPr>
                    <w:spacing w:val="-2"/>
                  </w:rPr>
                </w:rPrChange>
              </w:rPr>
              <w:t>1</w:t>
            </w:r>
            <w:r w:rsidR="00E953E3" w:rsidRPr="00295C83">
              <w:rPr>
                <w:spacing w:val="-2"/>
                <w:lang w:val="en-US"/>
                <w:rPrChange w:id="101" w:author="Прокофьева Елена Геннадьевна" w:date="2015-09-09T09:17:00Z">
                  <w:rPr>
                    <w:spacing w:val="-2"/>
                    <w:lang w:val="en-US"/>
                  </w:rPr>
                </w:rPrChange>
              </w:rPr>
              <w:t>1</w:t>
            </w:r>
            <w:r w:rsidR="00C0586E" w:rsidRPr="00295C83">
              <w:rPr>
                <w:spacing w:val="-2"/>
                <w:rPrChange w:id="102" w:author="Прокофьева Елена Геннадьевна" w:date="2015-09-09T09:17:00Z">
                  <w:rPr>
                    <w:spacing w:val="-2"/>
                  </w:rPr>
                </w:rPrChange>
              </w:rPr>
              <w:t>.2015 г.</w:t>
            </w:r>
          </w:p>
          <w:p w:rsidR="00C0586E" w:rsidRPr="00295C83" w:rsidRDefault="00C0586E" w:rsidP="00D14FCB">
            <w:pPr>
              <w:pStyle w:val="N-zag"/>
              <w:spacing w:before="0" w:after="0" w:line="247" w:lineRule="auto"/>
              <w:rPr>
                <w:rFonts w:ascii="Times New Roman" w:hAnsi="Times New Roman"/>
                <w:b w:val="0"/>
                <w:sz w:val="24"/>
                <w:szCs w:val="24"/>
                <w:lang w:val="ru-RU"/>
                <w:rPrChange w:id="103" w:author="Прокофьева Елена Геннадьевна" w:date="2015-09-09T09:17:00Z">
                  <w:rPr>
                    <w:rFonts w:ascii="Times New Roman" w:hAnsi="Times New Roman"/>
                    <w:b w:val="0"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b w:val="0"/>
                <w:spacing w:val="-2"/>
                <w:sz w:val="24"/>
                <w:szCs w:val="24"/>
                <w:lang w:val="ru-RU"/>
                <w:rPrChange w:id="104" w:author="Прокофьева Елена Геннадьевна" w:date="2015-09-09T09:17:00Z">
                  <w:rPr>
                    <w:rFonts w:ascii="Times New Roman" w:hAnsi="Times New Roman"/>
                    <w:b w:val="0"/>
                    <w:spacing w:val="-2"/>
                    <w:sz w:val="24"/>
                    <w:szCs w:val="24"/>
                    <w:lang w:val="ru-RU"/>
                  </w:rPr>
                </w:rPrChange>
              </w:rPr>
              <w:t xml:space="preserve">по </w:t>
            </w:r>
            <w:r w:rsidR="00D14FCB" w:rsidRPr="00295C83">
              <w:rPr>
                <w:rFonts w:ascii="Times New Roman" w:hAnsi="Times New Roman"/>
                <w:b w:val="0"/>
                <w:spacing w:val="-2"/>
                <w:sz w:val="24"/>
                <w:szCs w:val="24"/>
                <w:lang w:val="ru-RU"/>
                <w:rPrChange w:id="105" w:author="Прокофьева Елена Геннадьевна" w:date="2015-09-09T09:17:00Z">
                  <w:rPr>
                    <w:rFonts w:ascii="Times New Roman" w:hAnsi="Times New Roman"/>
                    <w:b w:val="0"/>
                    <w:spacing w:val="-2"/>
                    <w:sz w:val="24"/>
                    <w:szCs w:val="24"/>
                    <w:lang w:val="ru-RU"/>
                  </w:rPr>
                </w:rPrChange>
              </w:rPr>
              <w:t>15.12</w:t>
            </w:r>
            <w:r w:rsidRPr="00295C83">
              <w:rPr>
                <w:rFonts w:ascii="Times New Roman" w:hAnsi="Times New Roman"/>
                <w:b w:val="0"/>
                <w:spacing w:val="-2"/>
                <w:sz w:val="24"/>
                <w:szCs w:val="24"/>
                <w:lang w:val="ru-RU"/>
                <w:rPrChange w:id="106" w:author="Прокофьева Елена Геннадьевна" w:date="2015-09-09T09:17:00Z">
                  <w:rPr>
                    <w:rFonts w:ascii="Times New Roman" w:hAnsi="Times New Roman"/>
                    <w:b w:val="0"/>
                    <w:spacing w:val="-2"/>
                    <w:sz w:val="24"/>
                    <w:szCs w:val="24"/>
                    <w:lang w:val="ru-RU"/>
                  </w:rPr>
                </w:rPrChange>
              </w:rPr>
              <w:t>.2015 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86E" w:rsidRPr="00295C83" w:rsidRDefault="00C0586E" w:rsidP="00D23E0D">
            <w:pPr>
              <w:jc w:val="center"/>
              <w:rPr>
                <w:sz w:val="22"/>
                <w:szCs w:val="22"/>
                <w:rPrChange w:id="107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295C83" w:rsidRPr="00295C83" w:rsidTr="00660466">
        <w:tc>
          <w:tcPr>
            <w:tcW w:w="6237" w:type="dxa"/>
          </w:tcPr>
          <w:p w:rsidR="00C0586E" w:rsidRPr="00295C83" w:rsidRDefault="00C0586E" w:rsidP="004319E2">
            <w:pPr>
              <w:spacing w:line="247" w:lineRule="auto"/>
              <w:rPr>
                <w:rPrChange w:id="108" w:author="Прокофьева Елена Геннадьевна" w:date="2015-09-09T09:17:00Z">
                  <w:rPr/>
                </w:rPrChange>
              </w:rPr>
            </w:pPr>
            <w:r w:rsidRPr="00295C83">
              <w:rPr>
                <w:bCs/>
                <w:u w:val="single"/>
                <w:rPrChange w:id="109" w:author="Прокофьева Елена Геннадьевна" w:date="2015-09-09T09:17:00Z">
                  <w:rPr>
                    <w:bCs/>
                    <w:u w:val="single"/>
                  </w:rPr>
                </w:rPrChange>
              </w:rPr>
              <w:t>2-й этап</w:t>
            </w:r>
          </w:p>
          <w:p w:rsidR="00C0586E" w:rsidRPr="00295C83" w:rsidRDefault="00C0586E" w:rsidP="00230C1C">
            <w:pPr>
              <w:numPr>
                <w:ilvl w:val="1"/>
                <w:numId w:val="10"/>
              </w:numPr>
              <w:tabs>
                <w:tab w:val="clear" w:pos="390"/>
                <w:tab w:val="num" w:pos="459"/>
              </w:tabs>
              <w:spacing w:line="247" w:lineRule="auto"/>
              <w:ind w:left="34" w:hanging="34"/>
              <w:rPr>
                <w:bCs/>
                <w:u w:val="single"/>
                <w:rPrChange w:id="110" w:author="Прокофьева Елена Геннадьевна" w:date="2015-09-09T09:17:00Z">
                  <w:rPr>
                    <w:bCs/>
                    <w:u w:val="single"/>
                  </w:rPr>
                </w:rPrChange>
              </w:rPr>
            </w:pPr>
            <w:r w:rsidRPr="00295C83">
              <w:rPr>
                <w:rPrChange w:id="111" w:author="Прокофьева Елена Геннадьевна" w:date="2015-09-09T09:17:00Z">
                  <w:rPr/>
                </w:rPrChange>
              </w:rPr>
              <w:t xml:space="preserve">Разработка </w:t>
            </w:r>
            <w:r w:rsidR="00834216" w:rsidRPr="00295C83">
              <w:rPr>
                <w:rPrChange w:id="112" w:author="Прокофьева Елена Геннадьевна" w:date="2015-09-09T09:17:00Z">
                  <w:rPr/>
                </w:rPrChange>
              </w:rPr>
              <w:t>программного</w:t>
            </w:r>
            <w:r w:rsidRPr="00295C83">
              <w:rPr>
                <w:rPrChange w:id="113" w:author="Прокофьева Елена Геннадьевна" w:date="2015-09-09T09:17:00Z">
                  <w:rPr/>
                </w:rPrChange>
              </w:rPr>
              <w:t xml:space="preserve"> обеспечения тренажерного комплекса установки </w:t>
            </w:r>
            <w:r w:rsidR="00230C1C" w:rsidRPr="00295C83">
              <w:rPr>
                <w:rPrChange w:id="114" w:author="Прокофьева Елена Геннадьевна" w:date="2015-09-09T09:17:00Z">
                  <w:rPr/>
                </w:rPrChange>
              </w:rPr>
              <w:t>ГОДТ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586E" w:rsidRPr="00295C83" w:rsidRDefault="00C0586E" w:rsidP="004319E2">
            <w:pPr>
              <w:pStyle w:val="aa"/>
              <w:spacing w:line="247" w:lineRule="auto"/>
              <w:jc w:val="center"/>
              <w:rPr>
                <w:spacing w:val="-2"/>
                <w:rPrChange w:id="115" w:author="Прокофьева Елена Геннадьевна" w:date="2015-09-09T09:17:00Z">
                  <w:rPr>
                    <w:spacing w:val="-2"/>
                  </w:rPr>
                </w:rPrChange>
              </w:rPr>
            </w:pPr>
            <w:r w:rsidRPr="00295C83">
              <w:rPr>
                <w:spacing w:val="-2"/>
                <w:rPrChange w:id="116" w:author="Прокофьева Елена Геннадьевна" w:date="2015-09-09T09:17:00Z">
                  <w:rPr>
                    <w:spacing w:val="-2"/>
                  </w:rPr>
                </w:rPrChange>
              </w:rPr>
              <w:t>с 1</w:t>
            </w:r>
            <w:r w:rsidR="00E953E3" w:rsidRPr="00295C83">
              <w:rPr>
                <w:spacing w:val="-2"/>
                <w:lang w:val="en-US"/>
                <w:rPrChange w:id="117" w:author="Прокофьева Елена Геннадьевна" w:date="2015-09-09T09:17:00Z">
                  <w:rPr>
                    <w:spacing w:val="-2"/>
                    <w:lang w:val="en-US"/>
                  </w:rPr>
                </w:rPrChange>
              </w:rPr>
              <w:t>6</w:t>
            </w:r>
            <w:r w:rsidRPr="00295C83">
              <w:rPr>
                <w:spacing w:val="-2"/>
                <w:rPrChange w:id="118" w:author="Прокофьева Елена Геннадьевна" w:date="2015-09-09T09:17:00Z">
                  <w:rPr>
                    <w:spacing w:val="-2"/>
                  </w:rPr>
                </w:rPrChange>
              </w:rPr>
              <w:t>.</w:t>
            </w:r>
            <w:r w:rsidR="00230C1C" w:rsidRPr="00295C83">
              <w:rPr>
                <w:spacing w:val="-2"/>
                <w:rPrChange w:id="119" w:author="Прокофьева Елена Геннадьевна" w:date="2015-09-09T09:17:00Z">
                  <w:rPr>
                    <w:spacing w:val="-2"/>
                  </w:rPr>
                </w:rPrChange>
              </w:rPr>
              <w:t>12</w:t>
            </w:r>
            <w:r w:rsidRPr="00295C83">
              <w:rPr>
                <w:spacing w:val="-2"/>
                <w:rPrChange w:id="120" w:author="Прокофьева Елена Геннадьевна" w:date="2015-09-09T09:17:00Z">
                  <w:rPr>
                    <w:spacing w:val="-2"/>
                  </w:rPr>
                </w:rPrChange>
              </w:rPr>
              <w:t>.2015 г.</w:t>
            </w:r>
          </w:p>
          <w:p w:rsidR="00C0586E" w:rsidRPr="00295C83" w:rsidRDefault="00C0586E" w:rsidP="00230C1C">
            <w:pPr>
              <w:pStyle w:val="aa"/>
              <w:spacing w:line="247" w:lineRule="auto"/>
              <w:jc w:val="center"/>
              <w:rPr>
                <w:rPrChange w:id="121" w:author="Прокофьева Елена Геннадьевна" w:date="2015-09-09T09:17:00Z">
                  <w:rPr/>
                </w:rPrChange>
              </w:rPr>
            </w:pPr>
            <w:r w:rsidRPr="00295C83">
              <w:rPr>
                <w:spacing w:val="-2"/>
                <w:rPrChange w:id="122" w:author="Прокофьева Елена Геннадьевна" w:date="2015-09-09T09:17:00Z">
                  <w:rPr>
                    <w:spacing w:val="-2"/>
                  </w:rPr>
                </w:rPrChange>
              </w:rPr>
              <w:t xml:space="preserve">по </w:t>
            </w:r>
            <w:r w:rsidR="00230C1C" w:rsidRPr="00295C83">
              <w:rPr>
                <w:spacing w:val="-2"/>
                <w:rPrChange w:id="123" w:author="Прокофьева Елена Геннадьевна" w:date="2015-09-09T09:17:00Z">
                  <w:rPr>
                    <w:spacing w:val="-2"/>
                  </w:rPr>
                </w:rPrChange>
              </w:rPr>
              <w:t>31</w:t>
            </w:r>
            <w:r w:rsidRPr="00295C83">
              <w:rPr>
                <w:spacing w:val="-2"/>
                <w:rPrChange w:id="124" w:author="Прокофьева Елена Геннадьевна" w:date="2015-09-09T09:17:00Z">
                  <w:rPr>
                    <w:spacing w:val="-2"/>
                  </w:rPr>
                </w:rPrChange>
              </w:rPr>
              <w:t>.</w:t>
            </w:r>
            <w:r w:rsidR="00230C1C" w:rsidRPr="00295C83">
              <w:rPr>
                <w:spacing w:val="-2"/>
                <w:rPrChange w:id="125" w:author="Прокофьева Елена Геннадьевна" w:date="2015-09-09T09:17:00Z">
                  <w:rPr>
                    <w:spacing w:val="-2"/>
                  </w:rPr>
                </w:rPrChange>
              </w:rPr>
              <w:t>01</w:t>
            </w:r>
            <w:r w:rsidRPr="00295C83">
              <w:rPr>
                <w:spacing w:val="-2"/>
                <w:rPrChange w:id="126" w:author="Прокофьева Елена Геннадьевна" w:date="2015-09-09T09:17:00Z">
                  <w:rPr>
                    <w:spacing w:val="-2"/>
                  </w:rPr>
                </w:rPrChange>
              </w:rPr>
              <w:t>.201</w:t>
            </w:r>
            <w:r w:rsidR="00230C1C" w:rsidRPr="00295C83">
              <w:rPr>
                <w:spacing w:val="-2"/>
                <w:rPrChange w:id="127" w:author="Прокофьева Елена Геннадьевна" w:date="2015-09-09T09:17:00Z">
                  <w:rPr>
                    <w:spacing w:val="-2"/>
                  </w:rPr>
                </w:rPrChange>
              </w:rPr>
              <w:t>6</w:t>
            </w:r>
            <w:r w:rsidRPr="00295C83">
              <w:rPr>
                <w:spacing w:val="-2"/>
                <w:rPrChange w:id="128" w:author="Прокофьева Елена Геннадьевна" w:date="2015-09-09T09:17:00Z">
                  <w:rPr>
                    <w:spacing w:val="-2"/>
                  </w:rPr>
                </w:rPrChange>
              </w:rPr>
              <w:t xml:space="preserve"> 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86E" w:rsidRPr="00295C83" w:rsidRDefault="00C0586E" w:rsidP="00D23E0D">
            <w:pPr>
              <w:jc w:val="center"/>
              <w:rPr>
                <w:sz w:val="22"/>
                <w:szCs w:val="22"/>
                <w:rPrChange w:id="129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295C83" w:rsidRPr="00295C83" w:rsidTr="00660466">
        <w:trPr>
          <w:trHeight w:val="360"/>
        </w:trPr>
        <w:tc>
          <w:tcPr>
            <w:tcW w:w="6237" w:type="dxa"/>
          </w:tcPr>
          <w:p w:rsidR="00C0586E" w:rsidRPr="00295C83" w:rsidRDefault="00C0586E" w:rsidP="004319E2">
            <w:pPr>
              <w:spacing w:line="247" w:lineRule="auto"/>
              <w:rPr>
                <w:bCs/>
                <w:rPrChange w:id="130" w:author="Прокофьева Елена Геннадьевна" w:date="2015-09-09T09:17:00Z">
                  <w:rPr>
                    <w:bCs/>
                  </w:rPr>
                </w:rPrChange>
              </w:rPr>
            </w:pPr>
            <w:r w:rsidRPr="00295C83">
              <w:rPr>
                <w:bCs/>
                <w:u w:val="single"/>
                <w:rPrChange w:id="131" w:author="Прокофьева Елена Геннадьевна" w:date="2015-09-09T09:17:00Z">
                  <w:rPr>
                    <w:bCs/>
                    <w:u w:val="single"/>
                  </w:rPr>
                </w:rPrChange>
              </w:rPr>
              <w:t>3-й этап</w:t>
            </w:r>
          </w:p>
          <w:p w:rsidR="005B3646" w:rsidRPr="00295C83" w:rsidRDefault="005B3646" w:rsidP="0027384B">
            <w:pPr>
              <w:numPr>
                <w:ilvl w:val="1"/>
                <w:numId w:val="11"/>
              </w:numPr>
              <w:tabs>
                <w:tab w:val="clear" w:pos="390"/>
                <w:tab w:val="num" w:pos="459"/>
              </w:tabs>
              <w:spacing w:line="247" w:lineRule="auto"/>
              <w:ind w:left="0" w:firstLine="0"/>
              <w:jc w:val="both"/>
              <w:rPr>
                <w:rPrChange w:id="132" w:author="Прокофьева Елена Геннадьевна" w:date="2015-09-09T09:17:00Z">
                  <w:rPr/>
                </w:rPrChange>
              </w:rPr>
            </w:pPr>
            <w:r w:rsidRPr="00295C83">
              <w:rPr>
                <w:rPrChange w:id="133" w:author="Прокофьева Елена Геннадьевна" w:date="2015-09-09T09:17:00Z">
                  <w:rPr/>
                </w:rPrChange>
              </w:rPr>
              <w:t>Поставка необход</w:t>
            </w:r>
            <w:r w:rsidR="00D23E0D" w:rsidRPr="00295C83">
              <w:rPr>
                <w:rPrChange w:id="134" w:author="Прокофьева Елена Геннадьевна" w:date="2015-09-09T09:17:00Z">
                  <w:rPr/>
                </w:rPrChange>
              </w:rPr>
              <w:t xml:space="preserve">имого оборудования, материалов, аппаратных средств, </w:t>
            </w:r>
            <w:r w:rsidRPr="00295C83">
              <w:rPr>
                <w:rPrChange w:id="135" w:author="Прокофьева Елена Геннадьевна" w:date="2015-09-09T09:17:00Z">
                  <w:rPr/>
                </w:rPrChange>
              </w:rPr>
              <w:t>программного обеспечения</w:t>
            </w:r>
          </w:p>
          <w:p w:rsidR="00C0586E" w:rsidRPr="00295C83" w:rsidRDefault="00C0586E" w:rsidP="0027384B">
            <w:pPr>
              <w:numPr>
                <w:ilvl w:val="1"/>
                <w:numId w:val="11"/>
              </w:numPr>
              <w:tabs>
                <w:tab w:val="clear" w:pos="390"/>
                <w:tab w:val="num" w:pos="459"/>
              </w:tabs>
              <w:spacing w:line="247" w:lineRule="auto"/>
              <w:ind w:left="0" w:firstLine="0"/>
              <w:jc w:val="both"/>
              <w:rPr>
                <w:rPrChange w:id="136" w:author="Прокофьева Елена Геннадьевна" w:date="2015-09-09T09:17:00Z">
                  <w:rPr/>
                </w:rPrChange>
              </w:rPr>
            </w:pPr>
            <w:r w:rsidRPr="00295C83">
              <w:rPr>
                <w:rPrChange w:id="137" w:author="Прокофьева Елена Геннадьевна" w:date="2015-09-09T09:17:00Z">
                  <w:rPr/>
                </w:rPrChange>
              </w:rPr>
              <w:t>Приемо-сдаточные работы</w:t>
            </w:r>
          </w:p>
          <w:p w:rsidR="00C0586E" w:rsidRPr="00295C83" w:rsidRDefault="00C0586E" w:rsidP="0027384B">
            <w:pPr>
              <w:numPr>
                <w:ilvl w:val="1"/>
                <w:numId w:val="11"/>
              </w:numPr>
              <w:tabs>
                <w:tab w:val="clear" w:pos="390"/>
                <w:tab w:val="num" w:pos="459"/>
              </w:tabs>
              <w:spacing w:line="247" w:lineRule="auto"/>
              <w:ind w:left="0" w:firstLine="0"/>
              <w:rPr>
                <w:rPrChange w:id="138" w:author="Прокофьева Елена Геннадьевна" w:date="2015-09-09T09:17:00Z">
                  <w:rPr/>
                </w:rPrChange>
              </w:rPr>
            </w:pPr>
            <w:r w:rsidRPr="00295C83">
              <w:rPr>
                <w:rPrChange w:id="139" w:author="Прокофьева Елена Геннадьевна" w:date="2015-09-09T09:17:00Z">
                  <w:rPr/>
                </w:rPrChange>
              </w:rPr>
              <w:t>Устранение замечаний Заказчика</w:t>
            </w:r>
          </w:p>
          <w:p w:rsidR="00C0586E" w:rsidRPr="00295C83" w:rsidRDefault="00C0586E" w:rsidP="0027384B">
            <w:pPr>
              <w:numPr>
                <w:ilvl w:val="1"/>
                <w:numId w:val="11"/>
              </w:numPr>
              <w:tabs>
                <w:tab w:val="clear" w:pos="390"/>
                <w:tab w:val="num" w:pos="459"/>
              </w:tabs>
              <w:spacing w:line="247" w:lineRule="auto"/>
              <w:ind w:left="0" w:firstLine="0"/>
              <w:rPr>
                <w:bCs/>
                <w:u w:val="single"/>
                <w:rPrChange w:id="140" w:author="Прокофьева Елена Геннадьевна" w:date="2015-09-09T09:17:00Z">
                  <w:rPr>
                    <w:bCs/>
                    <w:u w:val="single"/>
                  </w:rPr>
                </w:rPrChange>
              </w:rPr>
            </w:pPr>
            <w:r w:rsidRPr="00295C83">
              <w:rPr>
                <w:rPrChange w:id="141" w:author="Прокофьева Елена Геннадьевна" w:date="2015-09-09T09:17:00Z">
                  <w:rPr/>
                </w:rPrChange>
              </w:rPr>
              <w:t>Обучение представителей Заказчика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586E" w:rsidRPr="00295C83" w:rsidRDefault="00C0586E" w:rsidP="004319E2">
            <w:pPr>
              <w:pStyle w:val="aa"/>
              <w:spacing w:line="247" w:lineRule="auto"/>
              <w:jc w:val="center"/>
              <w:rPr>
                <w:spacing w:val="-2"/>
                <w:rPrChange w:id="142" w:author="Прокофьева Елена Геннадьевна" w:date="2015-09-09T09:17:00Z">
                  <w:rPr>
                    <w:spacing w:val="-2"/>
                  </w:rPr>
                </w:rPrChange>
              </w:rPr>
            </w:pPr>
            <w:r w:rsidRPr="00295C83">
              <w:rPr>
                <w:spacing w:val="-2"/>
                <w:rPrChange w:id="143" w:author="Прокофьева Елена Геннадьевна" w:date="2015-09-09T09:17:00Z">
                  <w:rPr>
                    <w:spacing w:val="-2"/>
                  </w:rPr>
                </w:rPrChange>
              </w:rPr>
              <w:t xml:space="preserve">с </w:t>
            </w:r>
            <w:r w:rsidR="00230C1C" w:rsidRPr="00295C83">
              <w:rPr>
                <w:spacing w:val="-2"/>
                <w:rPrChange w:id="144" w:author="Прокофьева Елена Геннадьевна" w:date="2015-09-09T09:17:00Z">
                  <w:rPr>
                    <w:spacing w:val="-2"/>
                  </w:rPr>
                </w:rPrChange>
              </w:rPr>
              <w:t>01</w:t>
            </w:r>
            <w:r w:rsidRPr="00295C83">
              <w:rPr>
                <w:spacing w:val="-2"/>
                <w:rPrChange w:id="145" w:author="Прокофьева Елена Геннадьевна" w:date="2015-09-09T09:17:00Z">
                  <w:rPr>
                    <w:spacing w:val="-2"/>
                  </w:rPr>
                </w:rPrChange>
              </w:rPr>
              <w:t>.</w:t>
            </w:r>
            <w:r w:rsidR="00230C1C" w:rsidRPr="00295C83">
              <w:rPr>
                <w:spacing w:val="-2"/>
                <w:rPrChange w:id="146" w:author="Прокофьева Елена Геннадьевна" w:date="2015-09-09T09:17:00Z">
                  <w:rPr>
                    <w:spacing w:val="-2"/>
                  </w:rPr>
                </w:rPrChange>
              </w:rPr>
              <w:t>02</w:t>
            </w:r>
            <w:r w:rsidRPr="00295C83">
              <w:rPr>
                <w:spacing w:val="-2"/>
                <w:rPrChange w:id="147" w:author="Прокофьева Елена Геннадьевна" w:date="2015-09-09T09:17:00Z">
                  <w:rPr>
                    <w:spacing w:val="-2"/>
                  </w:rPr>
                </w:rPrChange>
              </w:rPr>
              <w:t>.201</w:t>
            </w:r>
            <w:r w:rsidR="00230C1C" w:rsidRPr="00295C83">
              <w:rPr>
                <w:spacing w:val="-2"/>
                <w:rPrChange w:id="148" w:author="Прокофьева Елена Геннадьевна" w:date="2015-09-09T09:17:00Z">
                  <w:rPr>
                    <w:spacing w:val="-2"/>
                  </w:rPr>
                </w:rPrChange>
              </w:rPr>
              <w:t>6</w:t>
            </w:r>
            <w:r w:rsidRPr="00295C83">
              <w:rPr>
                <w:spacing w:val="-2"/>
                <w:rPrChange w:id="149" w:author="Прокофьева Елена Геннадьевна" w:date="2015-09-09T09:17:00Z">
                  <w:rPr>
                    <w:spacing w:val="-2"/>
                  </w:rPr>
                </w:rPrChange>
              </w:rPr>
              <w:t xml:space="preserve"> г.</w:t>
            </w:r>
          </w:p>
          <w:p w:rsidR="00C0586E" w:rsidRPr="00295C83" w:rsidRDefault="00C0586E" w:rsidP="000304E5">
            <w:pPr>
              <w:pStyle w:val="aa"/>
              <w:spacing w:line="247" w:lineRule="auto"/>
              <w:jc w:val="center"/>
              <w:rPr>
                <w:rPrChange w:id="150" w:author="Прокофьева Елена Геннадьевна" w:date="2015-09-09T09:17:00Z">
                  <w:rPr/>
                </w:rPrChange>
              </w:rPr>
            </w:pPr>
            <w:r w:rsidRPr="00295C83">
              <w:rPr>
                <w:spacing w:val="-2"/>
                <w:rPrChange w:id="151" w:author="Прокофьева Елена Геннадьевна" w:date="2015-09-09T09:17:00Z">
                  <w:rPr>
                    <w:spacing w:val="-2"/>
                  </w:rPr>
                </w:rPrChange>
              </w:rPr>
              <w:t xml:space="preserve">по </w:t>
            </w:r>
            <w:r w:rsidR="00E30B38" w:rsidRPr="00295C83">
              <w:rPr>
                <w:spacing w:val="-2"/>
                <w:rPrChange w:id="152" w:author="Прокофьева Елена Геннадьевна" w:date="2015-09-09T09:17:00Z">
                  <w:rPr>
                    <w:spacing w:val="-2"/>
                  </w:rPr>
                </w:rPrChange>
              </w:rPr>
              <w:t>05</w:t>
            </w:r>
            <w:r w:rsidRPr="00295C83">
              <w:rPr>
                <w:spacing w:val="-2"/>
                <w:rPrChange w:id="153" w:author="Прокофьева Елена Геннадьевна" w:date="2015-09-09T09:17:00Z">
                  <w:rPr>
                    <w:spacing w:val="-2"/>
                  </w:rPr>
                </w:rPrChange>
              </w:rPr>
              <w:t>.0</w:t>
            </w:r>
            <w:r w:rsidR="000304E5" w:rsidRPr="00295C83">
              <w:rPr>
                <w:spacing w:val="-2"/>
                <w:rPrChange w:id="154" w:author="Прокофьева Елена Геннадьевна" w:date="2015-09-09T09:17:00Z">
                  <w:rPr>
                    <w:spacing w:val="-2"/>
                  </w:rPr>
                </w:rPrChange>
              </w:rPr>
              <w:t>4</w:t>
            </w:r>
            <w:r w:rsidRPr="00295C83">
              <w:rPr>
                <w:spacing w:val="-2"/>
                <w:rPrChange w:id="155" w:author="Прокофьева Елена Геннадьевна" w:date="2015-09-09T09:17:00Z">
                  <w:rPr>
                    <w:spacing w:val="-2"/>
                  </w:rPr>
                </w:rPrChange>
              </w:rPr>
              <w:t>.2016 г.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0586E" w:rsidRPr="00295C83" w:rsidRDefault="00C0586E" w:rsidP="00D23E0D">
            <w:pPr>
              <w:jc w:val="center"/>
              <w:rPr>
                <w:sz w:val="22"/>
                <w:szCs w:val="22"/>
                <w:rPrChange w:id="156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295C83" w:rsidRPr="00295C83" w:rsidTr="00660466">
        <w:trPr>
          <w:trHeight w:val="360"/>
        </w:trPr>
        <w:tc>
          <w:tcPr>
            <w:tcW w:w="6237" w:type="dxa"/>
          </w:tcPr>
          <w:p w:rsidR="00D23E0D" w:rsidRPr="00295C83" w:rsidRDefault="00D23E0D" w:rsidP="004319E2">
            <w:pPr>
              <w:spacing w:line="247" w:lineRule="auto"/>
              <w:rPr>
                <w:bCs/>
                <w:u w:val="single"/>
                <w:rPrChange w:id="157" w:author="Прокофьева Елена Геннадьевна" w:date="2015-09-09T09:17:00Z">
                  <w:rPr>
                    <w:bCs/>
                    <w:u w:val="single"/>
                  </w:rPr>
                </w:rPrChange>
              </w:rPr>
            </w:pPr>
            <w:r w:rsidRPr="00295C83">
              <w:rPr>
                <w:bCs/>
                <w:u w:val="single"/>
                <w:rPrChange w:id="158" w:author="Прокофьева Елена Геннадьевна" w:date="2015-09-09T09:17:00Z">
                  <w:rPr>
                    <w:bCs/>
                    <w:u w:val="single"/>
                  </w:rPr>
                </w:rPrChange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23E0D" w:rsidRPr="00295C83" w:rsidRDefault="00D23E0D" w:rsidP="004319E2">
            <w:pPr>
              <w:pStyle w:val="aa"/>
              <w:spacing w:line="247" w:lineRule="auto"/>
              <w:jc w:val="center"/>
              <w:rPr>
                <w:spacing w:val="-2"/>
                <w:rPrChange w:id="159" w:author="Прокофьева Елена Геннадьевна" w:date="2015-09-09T09:17:00Z">
                  <w:rPr>
                    <w:spacing w:val="-2"/>
                  </w:rPr>
                </w:rPrChange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23E0D" w:rsidRPr="00295C83" w:rsidRDefault="00D23E0D" w:rsidP="00D23E0D">
            <w:pPr>
              <w:jc w:val="center"/>
              <w:rPr>
                <w:sz w:val="22"/>
                <w:szCs w:val="22"/>
                <w:rPrChange w:id="160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</w:tr>
    </w:tbl>
    <w:p w:rsidR="00660466" w:rsidRPr="00295C83" w:rsidRDefault="00660466" w:rsidP="00EF1BFE">
      <w:pPr>
        <w:pStyle w:val="N-zag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  <w:rPrChange w:id="16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</w:p>
    <w:p w:rsidR="00EF1BFE" w:rsidRPr="00295C83" w:rsidRDefault="002E3F33" w:rsidP="00EF1BFE">
      <w:pPr>
        <w:pStyle w:val="N-zag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  <w:rPrChange w:id="16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163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Исполнитель принимает на себя обязательство по обеспечению комплекса работ по договору всеми необходимыми материалами и оборудованием в соответствии с Техническим заданием (приложение №1) – аппаратными средствами КТК</w:t>
      </w:r>
      <w:r w:rsidRPr="00295C83">
        <w:rPr>
          <w:rFonts w:ascii="Times New Roman" w:hAnsi="Times New Roman"/>
          <w:b w:val="0"/>
          <w:sz w:val="24"/>
          <w:szCs w:val="24"/>
          <w:lang w:val="ru-RU"/>
        </w:rPr>
        <w:t xml:space="preserve">. </w:t>
      </w:r>
      <w:proofErr w:type="gramStart"/>
      <w:r w:rsidR="00EF1BFE" w:rsidRPr="00295C83">
        <w:rPr>
          <w:rFonts w:ascii="Times New Roman" w:hAnsi="Times New Roman"/>
          <w:b w:val="0"/>
          <w:sz w:val="24"/>
          <w:szCs w:val="24"/>
          <w:lang w:val="ru-RU"/>
        </w:rPr>
        <w:t xml:space="preserve">Стоимость </w:t>
      </w:r>
      <w:r w:rsidR="00FA740B" w:rsidRPr="00295C83">
        <w:rPr>
          <w:rFonts w:ascii="Times New Roman" w:hAnsi="Times New Roman"/>
          <w:b w:val="0"/>
          <w:sz w:val="24"/>
          <w:szCs w:val="24"/>
          <w:lang w:val="ru-RU"/>
          <w:rPrChange w:id="16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аппаратных средств</w:t>
      </w:r>
      <w:r w:rsidR="00EF1BFE" w:rsidRPr="00295C83">
        <w:rPr>
          <w:rFonts w:ascii="Times New Roman" w:hAnsi="Times New Roman"/>
          <w:b w:val="0"/>
          <w:sz w:val="24"/>
          <w:szCs w:val="24"/>
          <w:lang w:val="ru-RU"/>
          <w:rPrChange w:id="16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, поставляемых Исполнителе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16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м</w:t>
      </w:r>
      <w:r w:rsidR="00EF1BFE" w:rsidRPr="00295C83">
        <w:rPr>
          <w:rFonts w:ascii="Times New Roman" w:hAnsi="Times New Roman"/>
          <w:b w:val="0"/>
          <w:sz w:val="24"/>
          <w:szCs w:val="24"/>
          <w:lang w:val="ru-RU"/>
          <w:rPrChange w:id="16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в рамках выполненния п.</w:t>
      </w:r>
      <w:r w:rsidR="00B905D5" w:rsidRPr="00295C83">
        <w:rPr>
          <w:rFonts w:ascii="Times New Roman" w:hAnsi="Times New Roman"/>
          <w:b w:val="0"/>
          <w:sz w:val="24"/>
          <w:szCs w:val="24"/>
          <w:lang w:val="ru-RU"/>
          <w:rPrChange w:id="16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2.</w:t>
      </w:r>
      <w:r w:rsidR="00EF1BFE" w:rsidRPr="00295C83">
        <w:rPr>
          <w:rFonts w:ascii="Times New Roman" w:hAnsi="Times New Roman"/>
          <w:b w:val="0"/>
          <w:sz w:val="24"/>
          <w:szCs w:val="24"/>
          <w:lang w:val="ru-RU"/>
          <w:rPrChange w:id="16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2. настоящего Договора (входит в стоимость работ по п.</w:t>
      </w:r>
      <w:r w:rsidR="00B905D5" w:rsidRPr="00295C83">
        <w:rPr>
          <w:rFonts w:ascii="Times New Roman" w:hAnsi="Times New Roman"/>
          <w:b w:val="0"/>
          <w:sz w:val="24"/>
          <w:szCs w:val="24"/>
          <w:lang w:val="ru-RU"/>
          <w:rPrChange w:id="17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2</w:t>
      </w:r>
      <w:r w:rsidR="00EF1BFE" w:rsidRPr="00295C83">
        <w:rPr>
          <w:rFonts w:ascii="Times New Roman" w:hAnsi="Times New Roman"/>
          <w:b w:val="0"/>
          <w:sz w:val="24"/>
          <w:szCs w:val="24"/>
          <w:lang w:val="ru-RU"/>
          <w:rPrChange w:id="17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.2.</w:t>
      </w:r>
      <w:proofErr w:type="gramEnd"/>
      <w:r w:rsidR="00EF1BFE" w:rsidRPr="00295C83">
        <w:rPr>
          <w:rFonts w:ascii="Times New Roman" w:hAnsi="Times New Roman"/>
          <w:b w:val="0"/>
          <w:sz w:val="24"/>
          <w:szCs w:val="24"/>
          <w:lang w:val="ru-RU"/>
          <w:rPrChange w:id="17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</w:t>
      </w:r>
      <w:proofErr w:type="gramStart"/>
      <w:r w:rsidR="00EF1BFE" w:rsidRPr="00295C83">
        <w:rPr>
          <w:rFonts w:ascii="Times New Roman" w:hAnsi="Times New Roman"/>
          <w:b w:val="0"/>
          <w:sz w:val="24"/>
          <w:szCs w:val="24"/>
          <w:lang w:val="ru-RU"/>
          <w:rPrChange w:id="17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Договора) составляет:</w:t>
      </w:r>
      <w:proofErr w:type="gramEnd"/>
    </w:p>
    <w:p w:rsidR="00EF1BFE" w:rsidRPr="00295C83" w:rsidRDefault="00EF1BFE" w:rsidP="00EF1BFE">
      <w:pPr>
        <w:pStyle w:val="N-zag"/>
        <w:spacing w:before="0" w:after="0"/>
        <w:ind w:firstLine="709"/>
        <w:jc w:val="both"/>
        <w:rPr>
          <w:rFonts w:ascii="Times New Roman" w:hAnsi="Times New Roman"/>
          <w:b w:val="0"/>
          <w:sz w:val="16"/>
          <w:szCs w:val="16"/>
          <w:lang w:val="ru-RU"/>
          <w:rPrChange w:id="174" w:author="Прокофьева Елена Геннадьевна" w:date="2015-09-09T09:17:00Z">
            <w:rPr>
              <w:rFonts w:ascii="Times New Roman" w:hAnsi="Times New Roman"/>
              <w:b w:val="0"/>
              <w:sz w:val="16"/>
              <w:szCs w:val="16"/>
              <w:lang w:val="ru-RU"/>
            </w:rPr>
          </w:rPrChange>
        </w:rPr>
      </w:pPr>
    </w:p>
    <w:tbl>
      <w:tblPr>
        <w:tblW w:w="9780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834"/>
        <w:gridCol w:w="708"/>
        <w:gridCol w:w="709"/>
        <w:gridCol w:w="1276"/>
        <w:gridCol w:w="1134"/>
        <w:gridCol w:w="1276"/>
        <w:gridCol w:w="1275"/>
      </w:tblGrid>
      <w:tr w:rsidR="00295C83" w:rsidRPr="00295C83" w:rsidTr="00B905D5">
        <w:trPr>
          <w:trHeight w:val="689"/>
        </w:trPr>
        <w:tc>
          <w:tcPr>
            <w:tcW w:w="568" w:type="dxa"/>
          </w:tcPr>
          <w:p w:rsidR="00EF1BFE" w:rsidRPr="00295C83" w:rsidRDefault="00EF1BFE" w:rsidP="00B905D5">
            <w:pPr>
              <w:rPr>
                <w:sz w:val="20"/>
                <w:szCs w:val="20"/>
                <w:rPrChange w:id="175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</w:pPr>
            <w:r w:rsidRPr="00295C83">
              <w:rPr>
                <w:sz w:val="20"/>
                <w:szCs w:val="20"/>
                <w:rPrChange w:id="176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  <w:t xml:space="preserve">№ </w:t>
            </w:r>
            <w:proofErr w:type="gramStart"/>
            <w:r w:rsidRPr="00295C83">
              <w:rPr>
                <w:sz w:val="20"/>
                <w:szCs w:val="20"/>
                <w:rPrChange w:id="177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  <w:t>п</w:t>
            </w:r>
            <w:proofErr w:type="gramEnd"/>
            <w:r w:rsidRPr="00295C83">
              <w:rPr>
                <w:sz w:val="20"/>
                <w:szCs w:val="20"/>
                <w:rPrChange w:id="178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  <w:t>/п</w:t>
            </w:r>
          </w:p>
        </w:tc>
        <w:tc>
          <w:tcPr>
            <w:tcW w:w="2834" w:type="dxa"/>
          </w:tcPr>
          <w:p w:rsidR="00EF1BFE" w:rsidRPr="00295C83" w:rsidRDefault="00EF1BFE" w:rsidP="00B905D5">
            <w:pPr>
              <w:rPr>
                <w:sz w:val="20"/>
                <w:szCs w:val="20"/>
                <w:rPrChange w:id="179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</w:pPr>
            <w:r w:rsidRPr="00295C83">
              <w:rPr>
                <w:sz w:val="20"/>
                <w:szCs w:val="20"/>
                <w:rPrChange w:id="180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  <w:t>Наименование Товара</w:t>
            </w:r>
          </w:p>
        </w:tc>
        <w:tc>
          <w:tcPr>
            <w:tcW w:w="708" w:type="dxa"/>
          </w:tcPr>
          <w:p w:rsidR="00EF1BFE" w:rsidRPr="00295C83" w:rsidRDefault="00EF1BFE" w:rsidP="00B905D5">
            <w:pPr>
              <w:rPr>
                <w:sz w:val="20"/>
                <w:szCs w:val="20"/>
                <w:rPrChange w:id="181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</w:pPr>
            <w:r w:rsidRPr="00295C83">
              <w:rPr>
                <w:sz w:val="20"/>
                <w:szCs w:val="20"/>
                <w:rPrChange w:id="182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  <w:t>Ед. изм.</w:t>
            </w:r>
          </w:p>
        </w:tc>
        <w:tc>
          <w:tcPr>
            <w:tcW w:w="709" w:type="dxa"/>
          </w:tcPr>
          <w:p w:rsidR="00EF1BFE" w:rsidRPr="00295C83" w:rsidRDefault="00EF1BFE" w:rsidP="00B905D5">
            <w:pPr>
              <w:rPr>
                <w:sz w:val="20"/>
                <w:szCs w:val="20"/>
                <w:rPrChange w:id="183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</w:pPr>
            <w:r w:rsidRPr="00295C83">
              <w:rPr>
                <w:sz w:val="20"/>
                <w:szCs w:val="20"/>
                <w:rPrChange w:id="184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  <w:t>Кол-во</w:t>
            </w:r>
          </w:p>
        </w:tc>
        <w:tc>
          <w:tcPr>
            <w:tcW w:w="1276" w:type="dxa"/>
          </w:tcPr>
          <w:p w:rsidR="00EF1BFE" w:rsidRPr="00295C83" w:rsidRDefault="00EF1BFE" w:rsidP="00B905D5">
            <w:pPr>
              <w:rPr>
                <w:sz w:val="20"/>
                <w:szCs w:val="20"/>
                <w:rPrChange w:id="185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</w:pPr>
            <w:r w:rsidRPr="00295C83">
              <w:rPr>
                <w:sz w:val="20"/>
                <w:szCs w:val="20"/>
                <w:rPrChange w:id="186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  <w:t>Цена без НДС, руб.</w:t>
            </w:r>
          </w:p>
        </w:tc>
        <w:tc>
          <w:tcPr>
            <w:tcW w:w="1134" w:type="dxa"/>
          </w:tcPr>
          <w:p w:rsidR="00EF1BFE" w:rsidRPr="00295C83" w:rsidRDefault="00EF1BFE" w:rsidP="00B905D5">
            <w:pPr>
              <w:rPr>
                <w:sz w:val="20"/>
                <w:szCs w:val="20"/>
                <w:rPrChange w:id="187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</w:pPr>
            <w:r w:rsidRPr="00295C83">
              <w:rPr>
                <w:sz w:val="20"/>
                <w:szCs w:val="20"/>
                <w:rPrChange w:id="188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  <w:t>Сумма без НДС, руб.</w:t>
            </w:r>
          </w:p>
        </w:tc>
        <w:tc>
          <w:tcPr>
            <w:tcW w:w="1276" w:type="dxa"/>
          </w:tcPr>
          <w:p w:rsidR="00EF1BFE" w:rsidRPr="00295C83" w:rsidRDefault="00EF1BFE" w:rsidP="00B905D5">
            <w:pPr>
              <w:rPr>
                <w:sz w:val="20"/>
                <w:szCs w:val="20"/>
                <w:rPrChange w:id="189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</w:pPr>
            <w:r w:rsidRPr="00295C83">
              <w:rPr>
                <w:sz w:val="20"/>
                <w:szCs w:val="20"/>
                <w:rPrChange w:id="190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  <w:t>Сумма НДС (18%), руб.</w:t>
            </w:r>
          </w:p>
        </w:tc>
        <w:tc>
          <w:tcPr>
            <w:tcW w:w="1275" w:type="dxa"/>
          </w:tcPr>
          <w:p w:rsidR="00EF1BFE" w:rsidRPr="00295C83" w:rsidRDefault="00EF1BFE" w:rsidP="00B905D5">
            <w:pPr>
              <w:rPr>
                <w:sz w:val="20"/>
                <w:szCs w:val="20"/>
                <w:rPrChange w:id="191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</w:pPr>
            <w:r w:rsidRPr="00295C83">
              <w:rPr>
                <w:sz w:val="20"/>
                <w:szCs w:val="20"/>
                <w:rPrChange w:id="192" w:author="Прокофьева Елена Геннадьевна" w:date="2015-09-09T09:17:00Z">
                  <w:rPr>
                    <w:sz w:val="20"/>
                    <w:szCs w:val="20"/>
                  </w:rPr>
                </w:rPrChange>
              </w:rPr>
              <w:t>Сумма с НДС (18%), руб.</w:t>
            </w:r>
          </w:p>
        </w:tc>
      </w:tr>
      <w:tr w:rsidR="00295C83" w:rsidRPr="00295C83" w:rsidTr="00253D11">
        <w:trPr>
          <w:trHeight w:val="272"/>
        </w:trPr>
        <w:tc>
          <w:tcPr>
            <w:tcW w:w="568" w:type="dxa"/>
          </w:tcPr>
          <w:p w:rsidR="00EF1BFE" w:rsidRPr="00295C83" w:rsidRDefault="00EF1BFE" w:rsidP="00B905D5">
            <w:pPr>
              <w:widowControl w:val="0"/>
              <w:rPr>
                <w:sz w:val="22"/>
                <w:szCs w:val="22"/>
                <w:rPrChange w:id="193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194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1.</w:t>
            </w:r>
          </w:p>
        </w:tc>
        <w:tc>
          <w:tcPr>
            <w:tcW w:w="2834" w:type="dxa"/>
          </w:tcPr>
          <w:p w:rsidR="00EF1BFE" w:rsidRPr="00295C83" w:rsidRDefault="00EF1BFE" w:rsidP="00EF1BFE">
            <w:pPr>
              <w:pStyle w:val="N-zag"/>
              <w:spacing w:before="0" w:after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ru-RU"/>
                <w:rPrChange w:id="195" w:author="Прокофьева Елена Геннадьевна" w:date="2015-09-09T09:17:00Z">
                  <w:rPr>
                    <w:rFonts w:ascii="Times New Roman" w:hAnsi="Times New Roman"/>
                    <w:b w:val="0"/>
                    <w:sz w:val="22"/>
                    <w:szCs w:val="22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b w:val="0"/>
                <w:sz w:val="22"/>
                <w:szCs w:val="22"/>
                <w:lang w:val="ru-RU"/>
                <w:rPrChange w:id="196" w:author="Прокофьева Елена Геннадьевна" w:date="2015-09-09T09:17:00Z">
                  <w:rPr>
                    <w:rFonts w:ascii="Times New Roman" w:hAnsi="Times New Roman"/>
                    <w:b w:val="0"/>
                    <w:sz w:val="22"/>
                    <w:szCs w:val="22"/>
                    <w:lang w:val="ru-RU"/>
                  </w:rPr>
                </w:rPrChange>
              </w:rPr>
              <w:t>Аппаратные средства тренажерного комплекс</w:t>
            </w:r>
            <w:r w:rsidR="0083252D" w:rsidRPr="00295C83">
              <w:rPr>
                <w:rFonts w:ascii="Times New Roman" w:hAnsi="Times New Roman"/>
                <w:b w:val="0"/>
                <w:sz w:val="22"/>
                <w:szCs w:val="22"/>
                <w:lang w:val="ru-RU"/>
                <w:rPrChange w:id="197" w:author="Прокофьева Елена Геннадьевна" w:date="2015-09-09T09:17:00Z">
                  <w:rPr>
                    <w:rFonts w:ascii="Times New Roman" w:hAnsi="Times New Roman"/>
                    <w:b w:val="0"/>
                    <w:sz w:val="22"/>
                    <w:szCs w:val="22"/>
                    <w:lang w:val="ru-RU"/>
                  </w:rPr>
                </w:rPrChange>
              </w:rPr>
              <w:t>а</w:t>
            </w:r>
            <w:r w:rsidRPr="00295C83">
              <w:rPr>
                <w:rFonts w:ascii="Times New Roman" w:hAnsi="Times New Roman"/>
                <w:b w:val="0"/>
                <w:sz w:val="22"/>
                <w:szCs w:val="22"/>
                <w:lang w:val="ru-RU"/>
                <w:rPrChange w:id="198" w:author="Прокофьева Елена Геннадьевна" w:date="2015-09-09T09:17:00Z">
                  <w:rPr>
                    <w:rFonts w:ascii="Times New Roman" w:hAnsi="Times New Roman"/>
                    <w:b w:val="0"/>
                    <w:sz w:val="22"/>
                    <w:szCs w:val="22"/>
                    <w:lang w:val="ru-RU"/>
                  </w:rPr>
                </w:rPrChange>
              </w:rPr>
              <w:t xml:space="preserve"> для Тренажера установки ГОДТ, в том числе:</w:t>
            </w:r>
          </w:p>
        </w:tc>
        <w:tc>
          <w:tcPr>
            <w:tcW w:w="708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199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709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00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01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02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03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04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295C83" w:rsidRPr="00295C83" w:rsidTr="00253D11">
        <w:trPr>
          <w:trHeight w:val="400"/>
        </w:trPr>
        <w:tc>
          <w:tcPr>
            <w:tcW w:w="568" w:type="dxa"/>
          </w:tcPr>
          <w:p w:rsidR="00EF1BFE" w:rsidRPr="00295C83" w:rsidRDefault="00EF1BFE" w:rsidP="00B905D5">
            <w:pPr>
              <w:widowControl w:val="0"/>
              <w:rPr>
                <w:sz w:val="22"/>
                <w:szCs w:val="22"/>
                <w:rPrChange w:id="205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06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1.1.</w:t>
            </w:r>
          </w:p>
        </w:tc>
        <w:tc>
          <w:tcPr>
            <w:tcW w:w="2834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07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08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 xml:space="preserve">Компьютер </w:t>
            </w:r>
          </w:p>
        </w:tc>
        <w:tc>
          <w:tcPr>
            <w:tcW w:w="708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09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10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шт.</w:t>
            </w:r>
          </w:p>
        </w:tc>
        <w:tc>
          <w:tcPr>
            <w:tcW w:w="709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11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12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1</w:t>
            </w:r>
          </w:p>
        </w:tc>
        <w:tc>
          <w:tcPr>
            <w:tcW w:w="1276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13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14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15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16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295C83" w:rsidRPr="00295C83" w:rsidTr="00253D11">
        <w:trPr>
          <w:trHeight w:val="400"/>
        </w:trPr>
        <w:tc>
          <w:tcPr>
            <w:tcW w:w="568" w:type="dxa"/>
          </w:tcPr>
          <w:p w:rsidR="00EF1BFE" w:rsidRPr="00295C83" w:rsidRDefault="00EF1BFE" w:rsidP="00B905D5">
            <w:pPr>
              <w:widowControl w:val="0"/>
              <w:rPr>
                <w:sz w:val="22"/>
                <w:szCs w:val="22"/>
                <w:rPrChange w:id="217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18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1.2</w:t>
            </w:r>
          </w:p>
        </w:tc>
        <w:tc>
          <w:tcPr>
            <w:tcW w:w="2834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19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20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Компьютер</w:t>
            </w:r>
          </w:p>
        </w:tc>
        <w:tc>
          <w:tcPr>
            <w:tcW w:w="708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21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22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шт.</w:t>
            </w:r>
          </w:p>
        </w:tc>
        <w:tc>
          <w:tcPr>
            <w:tcW w:w="709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23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24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2</w:t>
            </w:r>
          </w:p>
        </w:tc>
        <w:tc>
          <w:tcPr>
            <w:tcW w:w="1276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25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26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27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28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295C83" w:rsidRPr="00295C83" w:rsidTr="00253D11">
        <w:trPr>
          <w:trHeight w:val="400"/>
        </w:trPr>
        <w:tc>
          <w:tcPr>
            <w:tcW w:w="568" w:type="dxa"/>
          </w:tcPr>
          <w:p w:rsidR="00EF1BFE" w:rsidRPr="00295C83" w:rsidRDefault="00EF1BFE" w:rsidP="00B905D5">
            <w:pPr>
              <w:widowControl w:val="0"/>
              <w:rPr>
                <w:sz w:val="22"/>
                <w:szCs w:val="22"/>
                <w:rPrChange w:id="229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30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1.3</w:t>
            </w:r>
          </w:p>
        </w:tc>
        <w:tc>
          <w:tcPr>
            <w:tcW w:w="2834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31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32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Монитор</w:t>
            </w:r>
          </w:p>
        </w:tc>
        <w:tc>
          <w:tcPr>
            <w:tcW w:w="708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33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34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шт.</w:t>
            </w:r>
          </w:p>
        </w:tc>
        <w:tc>
          <w:tcPr>
            <w:tcW w:w="709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35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36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6</w:t>
            </w:r>
          </w:p>
        </w:tc>
        <w:tc>
          <w:tcPr>
            <w:tcW w:w="1276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37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38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39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40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295C83" w:rsidRPr="00295C83" w:rsidTr="00253D11">
        <w:trPr>
          <w:trHeight w:val="400"/>
        </w:trPr>
        <w:tc>
          <w:tcPr>
            <w:tcW w:w="568" w:type="dxa"/>
          </w:tcPr>
          <w:p w:rsidR="00EF1BFE" w:rsidRPr="00295C83" w:rsidRDefault="00EF1BFE" w:rsidP="00B905D5">
            <w:pPr>
              <w:widowControl w:val="0"/>
              <w:rPr>
                <w:sz w:val="22"/>
                <w:szCs w:val="22"/>
                <w:rPrChange w:id="241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42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1.4</w:t>
            </w:r>
          </w:p>
        </w:tc>
        <w:tc>
          <w:tcPr>
            <w:tcW w:w="2834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43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44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Сенсорная панель</w:t>
            </w:r>
          </w:p>
        </w:tc>
        <w:tc>
          <w:tcPr>
            <w:tcW w:w="708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45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46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шт.</w:t>
            </w:r>
          </w:p>
        </w:tc>
        <w:tc>
          <w:tcPr>
            <w:tcW w:w="709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47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48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49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50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51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52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</w:tr>
      <w:tr w:rsidR="00295C83" w:rsidRPr="00295C83" w:rsidTr="00253D11">
        <w:trPr>
          <w:trHeight w:val="400"/>
        </w:trPr>
        <w:tc>
          <w:tcPr>
            <w:tcW w:w="568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53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2834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54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  <w:r w:rsidRPr="00295C83">
              <w:rPr>
                <w:sz w:val="22"/>
                <w:szCs w:val="22"/>
                <w:rPrChange w:id="255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  <w:t>Всего, руб.</w:t>
            </w:r>
          </w:p>
        </w:tc>
        <w:tc>
          <w:tcPr>
            <w:tcW w:w="708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56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709" w:type="dxa"/>
          </w:tcPr>
          <w:p w:rsidR="00EF1BFE" w:rsidRPr="00295C83" w:rsidRDefault="00EF1BFE" w:rsidP="00B905D5">
            <w:pPr>
              <w:rPr>
                <w:sz w:val="22"/>
                <w:szCs w:val="22"/>
                <w:rPrChange w:id="257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58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59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60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295C83" w:rsidRDefault="00EF1BFE" w:rsidP="00B905D5">
            <w:pPr>
              <w:rPr>
                <w:sz w:val="22"/>
                <w:szCs w:val="22"/>
                <w:rPrChange w:id="261" w:author="Прокофьева Елена Геннадьевна" w:date="2015-09-09T09:17:00Z">
                  <w:rPr>
                    <w:sz w:val="22"/>
                    <w:szCs w:val="22"/>
                  </w:rPr>
                </w:rPrChange>
              </w:rPr>
            </w:pPr>
          </w:p>
        </w:tc>
      </w:tr>
    </w:tbl>
    <w:p w:rsidR="002E3F33" w:rsidRPr="00295C83" w:rsidRDefault="002E3F33" w:rsidP="00FA740B">
      <w:pPr>
        <w:pStyle w:val="N-zag"/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  <w:rPrChange w:id="26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</w:p>
    <w:p w:rsidR="002E3F33" w:rsidRPr="00295C83" w:rsidRDefault="002E3F33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263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264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Все материалы и оборудование при поступлении на ОАО «Славнефть-ЯНОС» проходят входной контроль, согласно требованиям по процедуре качества «Верификация закупленной продукции. Входной контроль обо</w:t>
      </w:r>
      <w:r w:rsidR="00B17C91" w:rsidRPr="00295C83">
        <w:rPr>
          <w:rFonts w:ascii="Times New Roman" w:hAnsi="Times New Roman"/>
          <w:b w:val="0"/>
          <w:sz w:val="24"/>
          <w:szCs w:val="24"/>
          <w:lang w:val="ru-RU"/>
          <w:rPrChange w:id="265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рудования и материалов» СМК-ПК-</w:t>
      </w:r>
      <w:r w:rsidR="00284600" w:rsidRPr="00295C83">
        <w:rPr>
          <w:rFonts w:ascii="Times New Roman" w:hAnsi="Times New Roman"/>
          <w:b w:val="0"/>
          <w:sz w:val="24"/>
          <w:szCs w:val="24"/>
          <w:lang w:val="ru-RU"/>
          <w:rPrChange w:id="266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0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267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7</w:t>
      </w:r>
      <w:r w:rsidR="00FA740B" w:rsidRPr="00295C83">
        <w:rPr>
          <w:rFonts w:ascii="Times New Roman" w:hAnsi="Times New Roman"/>
          <w:b w:val="0"/>
          <w:sz w:val="24"/>
          <w:szCs w:val="24"/>
          <w:lang w:val="ru-RU"/>
          <w:rPrChange w:id="268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. Исполнитель обязан обеспечить прохождение процедур входного контроля поставляемых Исполнителем материалов и оборудования.</w:t>
      </w:r>
    </w:p>
    <w:p w:rsidR="00FA740B" w:rsidRPr="00295C83" w:rsidRDefault="00FA740B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269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270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Исполнитель осуществляет доставку к месту выполнения работ, а также приемку, разгрузку, складирование поставляемых  материалов и оборудования.</w:t>
      </w:r>
    </w:p>
    <w:p w:rsidR="009A51CB" w:rsidRPr="00295C83" w:rsidRDefault="009A51CB" w:rsidP="009A51CB">
      <w:pPr>
        <w:pStyle w:val="aff9"/>
        <w:numPr>
          <w:ilvl w:val="1"/>
          <w:numId w:val="8"/>
        </w:numPr>
        <w:autoSpaceDE w:val="0"/>
        <w:spacing w:before="60"/>
        <w:jc w:val="both"/>
        <w:rPr>
          <w:rPrChange w:id="271" w:author="Прокофьева Елена Геннадьевна" w:date="2015-09-09T09:17:00Z">
            <w:rPr>
              <w:color w:val="FF0000"/>
            </w:rPr>
          </w:rPrChange>
        </w:rPr>
      </w:pPr>
      <w:r w:rsidRPr="00295C83">
        <w:rPr>
          <w:rPrChange w:id="272" w:author="Прокофьева Елена Геннадьевна" w:date="2015-09-09T09:17:00Z">
            <w:rPr>
              <w:color w:val="FF0000"/>
            </w:rPr>
          </w:rPrChange>
        </w:rPr>
        <w:t xml:space="preserve"> Все поставляемые для выполнения работ материалы (в случаях, предусмотренных законодательством) должны иметь:</w:t>
      </w:r>
    </w:p>
    <w:p w:rsidR="009A51CB" w:rsidRPr="00295C83" w:rsidRDefault="009A51CB" w:rsidP="009A51CB">
      <w:pPr>
        <w:numPr>
          <w:ilvl w:val="0"/>
          <w:numId w:val="15"/>
        </w:numPr>
        <w:ind w:left="680" w:hanging="340"/>
        <w:jc w:val="both"/>
        <w:rPr>
          <w:rPrChange w:id="273" w:author="Прокофьева Елена Геннадьевна" w:date="2015-09-09T09:17:00Z">
            <w:rPr>
              <w:color w:val="FF0000"/>
            </w:rPr>
          </w:rPrChange>
        </w:rPr>
      </w:pPr>
      <w:r w:rsidRPr="00295C83">
        <w:rPr>
          <w:rPrChange w:id="274" w:author="Прокофьева Елена Геннадьевна" w:date="2015-09-09T09:17:00Z">
            <w:rPr>
              <w:color w:val="FF0000"/>
            </w:rPr>
          </w:rPrChange>
        </w:rPr>
        <w:t>Сертификаты качества, выданные производителем;</w:t>
      </w:r>
    </w:p>
    <w:p w:rsidR="009A51CB" w:rsidRPr="00295C83" w:rsidRDefault="009A51CB" w:rsidP="009A51CB">
      <w:pPr>
        <w:numPr>
          <w:ilvl w:val="0"/>
          <w:numId w:val="15"/>
        </w:numPr>
        <w:ind w:left="680" w:hanging="340"/>
        <w:jc w:val="both"/>
        <w:rPr>
          <w:rPrChange w:id="275" w:author="Прокофьева Елена Геннадьевна" w:date="2015-09-09T09:17:00Z">
            <w:rPr>
              <w:color w:val="FF0000"/>
            </w:rPr>
          </w:rPrChange>
        </w:rPr>
      </w:pPr>
      <w:r w:rsidRPr="00295C83">
        <w:rPr>
          <w:rPrChange w:id="276" w:author="Прокофьева Елена Геннадьевна" w:date="2015-09-09T09:17:00Z">
            <w:rPr>
              <w:color w:val="FF0000"/>
            </w:rPr>
          </w:rPrChange>
        </w:rPr>
        <w:t>Сертификаты соответствия Госстандарта Российской Федерации;</w:t>
      </w:r>
    </w:p>
    <w:p w:rsidR="009A51CB" w:rsidRPr="00295C83" w:rsidRDefault="009A51CB" w:rsidP="009A51CB">
      <w:pPr>
        <w:numPr>
          <w:ilvl w:val="0"/>
          <w:numId w:val="15"/>
        </w:numPr>
        <w:ind w:left="680" w:hanging="340"/>
        <w:jc w:val="both"/>
        <w:rPr>
          <w:rPrChange w:id="277" w:author="Прокофьева Елена Геннадьевна" w:date="2015-09-09T09:17:00Z">
            <w:rPr>
              <w:color w:val="FF0000"/>
            </w:rPr>
          </w:rPrChange>
        </w:rPr>
      </w:pPr>
      <w:r w:rsidRPr="00295C83">
        <w:rPr>
          <w:rPrChange w:id="278" w:author="Прокофьева Елена Геннадьевна" w:date="2015-09-09T09:17:00Z">
            <w:rPr>
              <w:color w:val="FF0000"/>
            </w:rPr>
          </w:rPrChange>
        </w:rPr>
        <w:t>Сертификаты страны происхождения;</w:t>
      </w:r>
    </w:p>
    <w:p w:rsidR="009A51CB" w:rsidRPr="00295C83" w:rsidRDefault="009A51CB" w:rsidP="009A51CB">
      <w:pPr>
        <w:numPr>
          <w:ilvl w:val="0"/>
          <w:numId w:val="15"/>
        </w:numPr>
        <w:ind w:left="680" w:hanging="340"/>
        <w:jc w:val="both"/>
        <w:rPr>
          <w:rPrChange w:id="279" w:author="Прокофьева Елена Геннадьевна" w:date="2015-09-09T09:17:00Z">
            <w:rPr>
              <w:color w:val="FF0000"/>
            </w:rPr>
          </w:rPrChange>
        </w:rPr>
      </w:pPr>
      <w:r w:rsidRPr="00295C83">
        <w:rPr>
          <w:rPrChange w:id="280" w:author="Прокофьева Елена Геннадьевна" w:date="2015-09-09T09:17:00Z">
            <w:rPr>
              <w:color w:val="FF0000"/>
            </w:rPr>
          </w:rPrChange>
        </w:rPr>
        <w:t>Технические паспорта и другие документы, удостоверяющие их качество.</w:t>
      </w:r>
    </w:p>
    <w:p w:rsidR="00FA740B" w:rsidRPr="00295C83" w:rsidRDefault="009A51CB" w:rsidP="009A51CB">
      <w:pPr>
        <w:ind w:left="567"/>
        <w:jc w:val="both"/>
        <w:rPr>
          <w:rPrChange w:id="281" w:author="Прокофьева Елена Геннадьевна" w:date="2015-09-09T09:17:00Z">
            <w:rPr>
              <w:color w:val="FF0000"/>
            </w:rPr>
          </w:rPrChange>
        </w:rPr>
      </w:pPr>
      <w:proofErr w:type="gramStart"/>
      <w:r w:rsidRPr="00295C83">
        <w:rPr>
          <w:rPrChange w:id="282" w:author="Прокофьева Елена Геннадьевна" w:date="2015-09-09T09:17:00Z">
            <w:rPr>
              <w:color w:val="FF0000"/>
            </w:rPr>
          </w:rPrChange>
        </w:rPr>
        <w:t xml:space="preserve">Поставляемое Исполнителем оборудование </w:t>
      </w:r>
      <w:ins w:id="283" w:author="OvsyannikovEA" w:date="2015-09-07T11:46:00Z">
        <w:r w:rsidR="00FF1D59" w:rsidRPr="00295C83">
          <w:rPr>
            <w:rPrChange w:id="284" w:author="Прокофьева Елена Геннадьевна" w:date="2015-09-09T09:17:00Z">
              <w:rPr>
                <w:color w:val="FF0000"/>
              </w:rPr>
            </w:rPrChange>
          </w:rPr>
          <w:t xml:space="preserve">(в случаях, предусмотренных законодательством) </w:t>
        </w:r>
      </w:ins>
      <w:r w:rsidRPr="00295C83">
        <w:rPr>
          <w:rPrChange w:id="285" w:author="Прокофьева Елена Геннадьевна" w:date="2015-09-09T09:17:00Z">
            <w:rPr>
              <w:color w:val="FF0000"/>
            </w:rPr>
          </w:rPrChange>
        </w:rPr>
        <w:t xml:space="preserve">должно, кроме того, иметь разрешения </w:t>
      </w:r>
      <w:r w:rsidRPr="00295C83">
        <w:rPr>
          <w:szCs w:val="22"/>
          <w:rPrChange w:id="286" w:author="Прокофьева Елена Геннадьевна" w:date="2015-09-09T09:17:00Z">
            <w:rPr>
              <w:color w:val="FF0000"/>
              <w:szCs w:val="22"/>
            </w:rPr>
          </w:rPrChange>
        </w:rPr>
        <w:t xml:space="preserve">на применение оборудования, утверждённые </w:t>
      </w:r>
      <w:r w:rsidRPr="00295C83">
        <w:rPr>
          <w:rPrChange w:id="287" w:author="Прокофьева Елена Геннадьевна" w:date="2015-09-09T09:17:00Z">
            <w:rPr>
              <w:color w:val="FF0000"/>
            </w:rPr>
          </w:rPrChange>
        </w:rPr>
        <w:t>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</w:t>
      </w:r>
      <w:r w:rsidRPr="00295C83">
        <w:rPr>
          <w:szCs w:val="22"/>
          <w:rPrChange w:id="288" w:author="Прокофьева Елена Геннадьевна" w:date="2015-09-09T09:17:00Z">
            <w:rPr>
              <w:color w:val="FF0000"/>
              <w:szCs w:val="22"/>
            </w:rPr>
          </w:rPrChange>
        </w:rPr>
        <w:t xml:space="preserve">оссийские сертификаты о </w:t>
      </w:r>
      <w:proofErr w:type="spellStart"/>
      <w:r w:rsidRPr="00295C83">
        <w:rPr>
          <w:szCs w:val="22"/>
          <w:rPrChange w:id="289" w:author="Прокофьева Елена Геннадьевна" w:date="2015-09-09T09:17:00Z">
            <w:rPr>
              <w:color w:val="FF0000"/>
              <w:szCs w:val="22"/>
            </w:rPr>
          </w:rPrChange>
        </w:rPr>
        <w:t>взрывозащите</w:t>
      </w:r>
      <w:proofErr w:type="spellEnd"/>
      <w:r w:rsidRPr="00295C83">
        <w:rPr>
          <w:szCs w:val="22"/>
          <w:rPrChange w:id="290" w:author="Прокофьева Елена Геннадьевна" w:date="2015-09-09T09:17:00Z">
            <w:rPr>
              <w:color w:val="FF0000"/>
              <w:szCs w:val="22"/>
            </w:rPr>
          </w:rPrChange>
        </w:rPr>
        <w:t xml:space="preserve"> электрооборудования, с</w:t>
      </w:r>
      <w:r w:rsidRPr="00295C83">
        <w:rPr>
          <w:rPrChange w:id="291" w:author="Прокофьева Елена Геннадьевна" w:date="2015-09-09T09:17:00Z">
            <w:rPr>
              <w:color w:val="FF0000"/>
            </w:rPr>
          </w:rPrChange>
        </w:rPr>
        <w:t>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</w:t>
      </w:r>
      <w:proofErr w:type="gramEnd"/>
      <w:r w:rsidRPr="00295C83">
        <w:rPr>
          <w:rPrChange w:id="292" w:author="Прокофьева Елена Геннадьевна" w:date="2015-09-09T09:17:00Z">
            <w:rPr>
              <w:color w:val="FF0000"/>
            </w:rPr>
          </w:rPrChange>
        </w:rPr>
        <w:t xml:space="preserve">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Подлинники либо нотариально заверенные копии указанных документов на поставляемое оборудование (технические устройства) Исполнитель передаёт Заказчику до подписания актов выполненных работ.</w:t>
      </w:r>
    </w:p>
    <w:p w:rsidR="009A51CB" w:rsidRPr="00295C83" w:rsidRDefault="009A51CB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293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</w:pPr>
      <w:r w:rsidRPr="00295C83">
        <w:rPr>
          <w:b w:val="0"/>
          <w:sz w:val="24"/>
          <w:szCs w:val="24"/>
          <w:lang w:val="ru-RU"/>
          <w:rPrChange w:id="294" w:author="Прокофьева Елена Геннадьевна" w:date="2015-09-09T09:17:00Z">
            <w:rPr>
              <w:b w:val="0"/>
              <w:color w:val="FF0000"/>
              <w:sz w:val="24"/>
              <w:szCs w:val="24"/>
              <w:lang w:val="ru-RU"/>
            </w:rPr>
          </w:rPrChange>
        </w:rPr>
        <w:t>Сторона, предоставившая материалы и оборудование, несет ответственность за их не соответствие техническим спецификациям, государственным стандартам и техническим условиям</w:t>
      </w:r>
      <w:r w:rsidRPr="00295C83">
        <w:rPr>
          <w:rFonts w:asciiTheme="minorHAnsi" w:hAnsiTheme="minorHAnsi"/>
          <w:b w:val="0"/>
          <w:sz w:val="24"/>
          <w:szCs w:val="24"/>
          <w:lang w:val="ru-RU"/>
          <w:rPrChange w:id="295" w:author="Прокофьева Елена Геннадьевна" w:date="2015-09-09T09:17:00Z">
            <w:rPr>
              <w:rFonts w:asciiTheme="minorHAnsi" w:hAnsiTheme="minorHAnsi"/>
              <w:b w:val="0"/>
              <w:color w:val="FF0000"/>
              <w:sz w:val="24"/>
              <w:szCs w:val="24"/>
              <w:lang w:val="ru-RU"/>
            </w:rPr>
          </w:rPrChange>
        </w:rPr>
        <w:t>.</w:t>
      </w:r>
    </w:p>
    <w:p w:rsidR="009A51CB" w:rsidRPr="00295C83" w:rsidRDefault="009A51CB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noProof w:val="0"/>
          <w:sz w:val="24"/>
          <w:szCs w:val="24"/>
          <w:lang w:val="ru-RU" w:eastAsia="ru-RU"/>
          <w:rPrChange w:id="296" w:author="Прокофьева Елена Геннадьевна" w:date="2015-09-09T09:17:00Z">
            <w:rPr>
              <w:rFonts w:ascii="Times New Roman" w:hAnsi="Times New Roman"/>
              <w:b w:val="0"/>
              <w:noProof w:val="0"/>
              <w:sz w:val="24"/>
              <w:szCs w:val="24"/>
              <w:lang w:val="ru-RU" w:eastAsia="ru-RU"/>
            </w:rPr>
          </w:rPrChange>
        </w:rPr>
      </w:pPr>
      <w:r w:rsidRPr="00295C83">
        <w:rPr>
          <w:rFonts w:ascii="Times New Roman" w:hAnsi="Times New Roman"/>
          <w:b w:val="0"/>
          <w:noProof w:val="0"/>
          <w:sz w:val="24"/>
          <w:szCs w:val="24"/>
          <w:lang w:val="ru-RU" w:eastAsia="ru-RU"/>
          <w:rPrChange w:id="297" w:author="Прокофьева Елена Геннадьевна" w:date="2015-09-09T09:17:00Z">
            <w:rPr>
              <w:rFonts w:ascii="Times New Roman" w:hAnsi="Times New Roman"/>
              <w:b w:val="0"/>
              <w:noProof w:val="0"/>
              <w:color w:val="FF0000"/>
              <w:sz w:val="24"/>
              <w:szCs w:val="24"/>
              <w:lang w:val="ru-RU" w:eastAsia="ru-RU"/>
            </w:rPr>
          </w:rPrChange>
        </w:rPr>
        <w:t xml:space="preserve">Исполнитель должен обеспечить в ходе производства работ по Договору предварительное письменное согласование изготовителей оборудования с Заказчиком. Заказчик вправе отказать Исполнителю в согласовании изготовителя оборудования без указания причин отказа. </w:t>
      </w:r>
      <w:proofErr w:type="gramStart"/>
      <w:r w:rsidRPr="00295C83">
        <w:rPr>
          <w:rFonts w:ascii="Times New Roman" w:hAnsi="Times New Roman"/>
          <w:b w:val="0"/>
          <w:noProof w:val="0"/>
          <w:sz w:val="24"/>
          <w:szCs w:val="24"/>
          <w:lang w:val="ru-RU" w:eastAsia="ru-RU"/>
          <w:rPrChange w:id="298" w:author="Прокофьева Елена Геннадьевна" w:date="2015-09-09T09:17:00Z">
            <w:rPr>
              <w:rFonts w:ascii="Times New Roman" w:hAnsi="Times New Roman"/>
              <w:b w:val="0"/>
              <w:noProof w:val="0"/>
              <w:color w:val="FF0000"/>
              <w:sz w:val="24"/>
              <w:szCs w:val="24"/>
              <w:lang w:val="ru-RU" w:eastAsia="ru-RU"/>
            </w:rPr>
          </w:rPrChange>
        </w:rPr>
        <w:t>В случае закупки без согласования, оборудование меняетс</w:t>
      </w:r>
      <w:r w:rsidR="00CE18B2" w:rsidRPr="00295C83">
        <w:rPr>
          <w:rFonts w:ascii="Times New Roman" w:hAnsi="Times New Roman"/>
          <w:b w:val="0"/>
          <w:noProof w:val="0"/>
          <w:sz w:val="24"/>
          <w:szCs w:val="24"/>
          <w:lang w:val="ru-RU" w:eastAsia="ru-RU"/>
          <w:rPrChange w:id="299" w:author="Прокофьева Елена Геннадьевна" w:date="2015-09-09T09:17:00Z">
            <w:rPr>
              <w:rFonts w:ascii="Times New Roman" w:hAnsi="Times New Roman"/>
              <w:b w:val="0"/>
              <w:noProof w:val="0"/>
              <w:color w:val="FF0000"/>
              <w:sz w:val="24"/>
              <w:szCs w:val="24"/>
              <w:lang w:val="ru-RU" w:eastAsia="ru-RU"/>
            </w:rPr>
          </w:rPrChange>
        </w:rPr>
        <w:t>я на согласованное с Заказчиком,</w:t>
      </w:r>
      <w:r w:rsidRPr="00295C83">
        <w:rPr>
          <w:rFonts w:ascii="Times New Roman" w:hAnsi="Times New Roman"/>
          <w:b w:val="0"/>
          <w:noProof w:val="0"/>
          <w:sz w:val="24"/>
          <w:szCs w:val="24"/>
          <w:lang w:val="ru-RU" w:eastAsia="ru-RU"/>
          <w:rPrChange w:id="300" w:author="Прокофьева Елена Геннадьевна" w:date="2015-09-09T09:17:00Z">
            <w:rPr>
              <w:rFonts w:ascii="Times New Roman" w:hAnsi="Times New Roman"/>
              <w:b w:val="0"/>
              <w:noProof w:val="0"/>
              <w:color w:val="FF0000"/>
              <w:sz w:val="24"/>
              <w:szCs w:val="24"/>
              <w:lang w:val="ru-RU" w:eastAsia="ru-RU"/>
            </w:rPr>
          </w:rPrChange>
        </w:rPr>
        <w:t xml:space="preserve"> либо оплате не подлежит</w:t>
      </w:r>
      <w:r w:rsidRPr="00295C83">
        <w:rPr>
          <w:rFonts w:ascii="Times New Roman" w:hAnsi="Times New Roman"/>
          <w:b w:val="0"/>
          <w:noProof w:val="0"/>
          <w:sz w:val="24"/>
          <w:szCs w:val="24"/>
          <w:lang w:val="ru-RU" w:eastAsia="ru-RU"/>
        </w:rPr>
        <w:t>.</w:t>
      </w:r>
      <w:proofErr w:type="gramEnd"/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30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0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lastRenderedPageBreak/>
        <w:t xml:space="preserve">Не позднее  5 (пяти) календарных дней с момента подписания  Сторонами акта сдачи-приемки за выполненную работу по Договору, Исполнитель предоставляет Заказчику счет-фактуру (ст. 168 Налогового кодекса РФ). Заказчик в течение </w:t>
      </w:r>
      <w:r w:rsidR="00230C1C" w:rsidRPr="00295C83">
        <w:rPr>
          <w:rFonts w:ascii="Times New Roman" w:hAnsi="Times New Roman"/>
          <w:b w:val="0"/>
          <w:sz w:val="24"/>
          <w:szCs w:val="24"/>
          <w:lang w:val="ru-RU"/>
          <w:rPrChange w:id="30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9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30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0 дней после получения счета-фактуры обязуется оплатить Исполнителю стоимость выполненной работы путем перечисления денежных средств на расчетный счет Исполнителя. В случае нарушения Исполнителем пунктов 4.4.3÷4.4.10 настоящего Договора оплата производиться не раньше поступления на расчетный счет Заказчика суммы штрафов, предъявленных Исполнителю (пункты 7.</w:t>
      </w:r>
      <w:r w:rsidR="008C79B6" w:rsidRPr="00295C83">
        <w:rPr>
          <w:rFonts w:ascii="Times New Roman" w:hAnsi="Times New Roman"/>
          <w:b w:val="0"/>
          <w:sz w:val="24"/>
          <w:szCs w:val="24"/>
          <w:lang w:val="ru-RU"/>
          <w:rPrChange w:id="30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5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30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÷7.</w:t>
      </w:r>
      <w:r w:rsidR="008C79B6" w:rsidRPr="00295C83">
        <w:rPr>
          <w:rFonts w:ascii="Times New Roman" w:hAnsi="Times New Roman"/>
          <w:b w:val="0"/>
          <w:sz w:val="24"/>
          <w:szCs w:val="24"/>
          <w:lang w:val="ru-RU"/>
          <w:rPrChange w:id="30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7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30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).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30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1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 410 ГК РФ зачета встречных однородных требований (и уменьшения таким образом сумм, подлежащих выплате Исполнителю).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31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1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31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1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Оплата выполненных работ считается исполненной после поступления денежных средств на расчетный счет  Исполнителя.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31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1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По окончании срока действия Договора, в течение 30 (тридцати)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1063E6" w:rsidRPr="00295C83" w:rsidRDefault="001063E6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317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18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В течение установленных настоящим договором сроков оплаты, проценты на сумму долга, предусмотренные ст.317.1 ГК РФ, не начисляются.</w:t>
      </w:r>
    </w:p>
    <w:p w:rsidR="00C0586E" w:rsidRPr="00295C83" w:rsidRDefault="00C0586E" w:rsidP="00C0586E">
      <w:pPr>
        <w:pStyle w:val="N-zag"/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4D7F92" w:rsidRPr="004D7F92" w:rsidRDefault="00C0586E" w:rsidP="00EE7D44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ins w:id="319" w:author="Прокофьева Елена Геннадьевна" w:date="2015-09-09T09:18:00Z"/>
          <w:rFonts w:ascii="Times New Roman" w:hAnsi="Times New Roman"/>
          <w:sz w:val="24"/>
          <w:szCs w:val="24"/>
          <w:lang w:val="ru-RU"/>
          <w:rPrChange w:id="320" w:author="Прокофьева Елена Геннадьевна" w:date="2015-09-09T09:18:00Z">
            <w:rPr>
              <w:ins w:id="321" w:author="Прокофьева Елена Геннадьевна" w:date="2015-09-09T09:18:00Z"/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sz w:val="24"/>
          <w:szCs w:val="24"/>
          <w:lang w:val="ru-RU"/>
          <w:rPrChange w:id="322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t>Порядок сдачи и приемки работ</w:t>
      </w:r>
    </w:p>
    <w:p w:rsidR="00813B56" w:rsidRPr="00295C83" w:rsidRDefault="005D5778" w:rsidP="004D7F92">
      <w:pPr>
        <w:pStyle w:val="N-zag"/>
        <w:keepNext/>
        <w:spacing w:before="0" w:after="0"/>
        <w:jc w:val="left"/>
        <w:rPr>
          <w:rFonts w:ascii="Times New Roman" w:hAnsi="Times New Roman"/>
          <w:sz w:val="24"/>
          <w:szCs w:val="24"/>
          <w:lang w:val="ru-RU"/>
        </w:rPr>
        <w:pPrChange w:id="323" w:author="Прокофьева Елена Геннадьевна" w:date="2015-09-09T09:18:00Z">
          <w:pPr>
            <w:pStyle w:val="N-zag"/>
            <w:keepNext/>
            <w:numPr>
              <w:numId w:val="8"/>
            </w:numPr>
            <w:tabs>
              <w:tab w:val="num" w:pos="360"/>
            </w:tabs>
            <w:spacing w:before="0" w:after="0"/>
            <w:ind w:left="357" w:hanging="357"/>
          </w:pPr>
        </w:pPrChange>
      </w:pPr>
      <w:del w:id="324" w:author="Прокофьева Елена Геннадьевна" w:date="2015-09-09T09:18:00Z">
        <w:r w:rsidRPr="00295C83" w:rsidDel="004D7F92">
          <w:rPr>
            <w:rFonts w:ascii="Times New Roman" w:hAnsi="Times New Roman"/>
            <w:b w:val="0"/>
            <w:sz w:val="24"/>
            <w:szCs w:val="24"/>
            <w:lang w:val="ru-RU"/>
            <w:rPrChange w:id="325" w:author="Прокофьева Елена Геннадьевна" w:date="2015-09-09T09:17:00Z">
              <w:rPr>
                <w:rFonts w:ascii="Times New Roman" w:hAnsi="Times New Roman"/>
                <w:b w:val="0"/>
                <w:color w:val="FF0000"/>
                <w:sz w:val="24"/>
                <w:szCs w:val="24"/>
                <w:lang w:val="ru-RU"/>
              </w:rPr>
            </w:rPrChange>
          </w:rPr>
          <w:delText>,</w:delText>
        </w:r>
      </w:del>
    </w:p>
    <w:p w:rsidR="00C0586E" w:rsidRPr="00295C83" w:rsidRDefault="00813B56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32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2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</w:t>
      </w:r>
      <w:r w:rsidR="00C0586E" w:rsidRPr="00295C83">
        <w:rPr>
          <w:rFonts w:ascii="Times New Roman" w:hAnsi="Times New Roman"/>
          <w:b w:val="0"/>
          <w:sz w:val="24"/>
          <w:szCs w:val="24"/>
          <w:lang w:val="ru-RU"/>
          <w:rPrChange w:id="32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Окончание каждого этапа Договора фиксируется подписанием Сторонами Акта сдачи-приемки работ. </w:t>
      </w:r>
      <w:ins w:id="329" w:author="TimofeevMA" w:date="2015-09-04T10:56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30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>У</w:t>
        </w:r>
      </w:ins>
      <w:ins w:id="331" w:author="TimofeevMA" w:date="2015-09-04T10:54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32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>казанн</w:t>
        </w:r>
      </w:ins>
      <w:ins w:id="333" w:author="TimofeevMA" w:date="2015-09-04T10:56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34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>ые</w:t>
        </w:r>
      </w:ins>
      <w:ins w:id="335" w:author="TimofeevMA" w:date="2015-09-04T10:54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36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 xml:space="preserve"> в пункте 2.2 </w:t>
        </w:r>
      </w:ins>
      <w:ins w:id="337" w:author="TimofeevMA" w:date="2015-09-04T10:55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38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 xml:space="preserve">договора </w:t>
        </w:r>
      </w:ins>
      <w:ins w:id="339" w:author="TimofeevMA" w:date="2015-09-04T10:56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40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 xml:space="preserve">этапы служат лишь </w:t>
        </w:r>
      </w:ins>
      <w:ins w:id="341" w:author="TimofeevMA" w:date="2015-09-04T10:57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42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>для подтверждения выполнения Исполнителем части работ. Р</w:t>
        </w:r>
      </w:ins>
      <w:ins w:id="343" w:author="TimofeevMA" w:date="2015-09-04T10:54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44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 xml:space="preserve">езультат работ по договору </w:t>
        </w:r>
      </w:ins>
      <w:ins w:id="345" w:author="TimofeevMA" w:date="2015-09-04T10:58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46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>признается достигнутым лишь после выполнения Исполнителем всех указанных в пункте 2.2 договора этапов</w:t>
        </w:r>
      </w:ins>
      <w:ins w:id="347" w:author="TimofeevMA" w:date="2015-09-04T10:59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48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>, независимо от п</w:t>
        </w:r>
      </w:ins>
      <w:ins w:id="349" w:author="TimofeevMA" w:date="2015-09-04T10:54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50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>редварительн</w:t>
        </w:r>
      </w:ins>
      <w:ins w:id="351" w:author="TimofeevMA" w:date="2015-09-04T10:59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52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>ой</w:t>
        </w:r>
      </w:ins>
      <w:ins w:id="353" w:author="TimofeevMA" w:date="2015-09-04T10:54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54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 xml:space="preserve"> приемк</w:t>
        </w:r>
      </w:ins>
      <w:ins w:id="355" w:author="TimofeevMA" w:date="2015-09-04T10:59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56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>и</w:t>
        </w:r>
      </w:ins>
      <w:ins w:id="357" w:author="TimofeevMA" w:date="2015-09-04T10:54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58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 xml:space="preserve"> или оплат</w:t>
        </w:r>
      </w:ins>
      <w:ins w:id="359" w:author="TimofeevMA" w:date="2015-09-04T10:59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60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>ы</w:t>
        </w:r>
      </w:ins>
      <w:ins w:id="361" w:author="TimofeevMA" w:date="2015-09-04T10:54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62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 xml:space="preserve"> Заказчиком отдельных этапов в соответствии с пунктом 2.2 </w:t>
        </w:r>
      </w:ins>
      <w:ins w:id="363" w:author="TimofeevMA" w:date="2015-09-04T10:55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64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>договора</w:t>
        </w:r>
      </w:ins>
      <w:ins w:id="365" w:author="TimofeevMA" w:date="2015-09-04T10:59:00Z">
        <w:r w:rsidR="00C01D46" w:rsidRPr="00295C83">
          <w:rPr>
            <w:rFonts w:ascii="Times New Roman" w:hAnsi="Times New Roman"/>
            <w:b w:val="0"/>
            <w:sz w:val="24"/>
            <w:szCs w:val="24"/>
            <w:lang w:val="ru-RU"/>
            <w:rPrChange w:id="366" w:author="Прокофьева Елена Геннадьевна" w:date="2015-09-09T09:17:00Z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rPrChange>
          </w:rPr>
          <w:t>.</w:t>
        </w:r>
      </w:ins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36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6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Заказчик в течение 15 дней со дня получения Акта сдачи-приемки работ обязан направить Исполнителю подписанный Акт сдачи-приемки работы или мотивированный отказ от приемки работ. Если в течение 15 календарных дней с даты получения Акта сдачи-приемки работ от Исполнителя Заказчик не подпишет Акт сдачи-приемки и/или не предоставит мотивированный отказ от приемки работ, работы считаются выполненными в полном объеме и подлежат оплате согласно условиям настоящего Договора.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36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7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В случае мотивированного отказа </w:t>
      </w:r>
      <w:r w:rsidRPr="00295C83">
        <w:rPr>
          <w:rFonts w:ascii="Times New Roman" w:hAnsi="Times New Roman" w:hint="eastAsia"/>
          <w:b w:val="0"/>
          <w:sz w:val="24"/>
          <w:szCs w:val="24"/>
          <w:lang w:val="ru-RU"/>
          <w:rPrChange w:id="371" w:author="Прокофьева Елена Геннадьевна" w:date="2015-09-09T09:17:00Z">
            <w:rPr>
              <w:rFonts w:ascii="Times New Roman" w:hAnsi="Times New Roman" w:hint="eastAsia"/>
              <w:b w:val="0"/>
              <w:sz w:val="24"/>
              <w:szCs w:val="24"/>
              <w:lang w:val="ru-RU"/>
            </w:rPr>
          </w:rPrChange>
        </w:rPr>
        <w:t>Заказчика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37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от приемки работ, Сторонами составляется двухсторонний акт с перечнем необходимых доработок и сроков их выполнения.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37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7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Доработки производятся Исполнителем за свой счет при условии, что они не выходят за рамки Технического задания.</w:t>
      </w:r>
    </w:p>
    <w:p w:rsidR="00EE7D44" w:rsidRPr="00295C83" w:rsidRDefault="00EE7D44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75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При готовности к сдаче Заказчику выполненного комплекса работ, Исполнитель извещает об этом Заказчика не позднее десяти дней до планируемой даты приемки результата работ.</w:t>
      </w:r>
    </w:p>
    <w:p w:rsidR="00C0586E" w:rsidRPr="00295C83" w:rsidRDefault="00C0586E" w:rsidP="00C0586E">
      <w:pPr>
        <w:pStyle w:val="N-zag"/>
        <w:spacing w:before="0" w:after="0" w:line="247" w:lineRule="auto"/>
        <w:ind w:left="709"/>
        <w:jc w:val="both"/>
        <w:rPr>
          <w:rFonts w:ascii="Times New Roman" w:hAnsi="Times New Roman"/>
          <w:b w:val="0"/>
          <w:sz w:val="16"/>
          <w:szCs w:val="16"/>
          <w:lang w:val="ru-RU"/>
          <w:rPrChange w:id="376" w:author="Прокофьева Елена Геннадьевна" w:date="2015-09-09T09:17:00Z">
            <w:rPr>
              <w:rFonts w:ascii="Times New Roman" w:hAnsi="Times New Roman"/>
              <w:b w:val="0"/>
              <w:sz w:val="16"/>
              <w:szCs w:val="16"/>
              <w:lang w:val="ru-RU"/>
            </w:rPr>
          </w:rPrChange>
        </w:rPr>
      </w:pPr>
    </w:p>
    <w:p w:rsidR="00C0586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ins w:id="377" w:author="Прокофьева Елена Геннадьевна" w:date="2015-09-09T09:18:00Z"/>
          <w:rFonts w:ascii="Times New Roman" w:hAnsi="Times New Roman"/>
          <w:sz w:val="24"/>
          <w:szCs w:val="24"/>
          <w:lang w:val="ru-RU"/>
        </w:rPr>
      </w:pPr>
      <w:r w:rsidRPr="00295C83">
        <w:rPr>
          <w:rFonts w:ascii="Times New Roman" w:hAnsi="Times New Roman"/>
          <w:sz w:val="24"/>
          <w:szCs w:val="24"/>
          <w:lang w:val="ru-RU"/>
          <w:rPrChange w:id="378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t>Права и обязанности сторон</w:t>
      </w:r>
    </w:p>
    <w:p w:rsidR="004D7F92" w:rsidRPr="00295C83" w:rsidRDefault="004D7F92" w:rsidP="004D7F92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sz w:val="24"/>
          <w:szCs w:val="24"/>
          <w:lang w:val="ru-RU"/>
          <w:rPrChange w:id="379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pPrChange w:id="380" w:author="Прокофьева Елена Геннадьевна" w:date="2015-09-09T09:18:00Z">
          <w:pPr>
            <w:pStyle w:val="N-zag"/>
            <w:keepNext/>
            <w:numPr>
              <w:numId w:val="8"/>
            </w:numPr>
            <w:tabs>
              <w:tab w:val="num" w:pos="360"/>
            </w:tabs>
            <w:spacing w:before="0" w:after="0"/>
            <w:ind w:left="357" w:hanging="357"/>
          </w:pPr>
        </w:pPrChange>
      </w:pP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38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8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Каждая из Сторон обязана немедленно информировать другую Сторону о любой возможной задержке в исполнении своих обязательств по Договору. Одновременно должны предоставляться обоснования таких задержек и предложения об изменении сроков выполнения работ (при необходимости).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rPrChange w:id="38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rPrChange w:id="38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</w:rPr>
          </w:rPrChange>
        </w:rPr>
        <w:t>Заказчик обязан: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38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8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Предоставить по запросу Исполнителя и в распоряжение Исполнителя во взаимосогласованные сроки и в согласованных объемах информацию и документацию, необходимую для выполнения Исполнителем работ по настоящему Договору.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38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8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Своевременно принять результат и оплатить Исполнителю стоимость выполненных работ в соответстви</w:t>
      </w:r>
      <w:r w:rsidR="009A51CB" w:rsidRPr="00295C83">
        <w:rPr>
          <w:rFonts w:ascii="Times New Roman" w:hAnsi="Times New Roman"/>
          <w:b w:val="0"/>
          <w:sz w:val="24"/>
          <w:szCs w:val="24"/>
          <w:lang w:val="ru-RU"/>
          <w:rPrChange w:id="38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и с условиями статьи 2 Договора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39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39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9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39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rPrChange w:id="39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</w:rPr>
          </w:rPrChange>
        </w:rPr>
        <w:t xml:space="preserve">Заказчик 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39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имеет право</w:t>
      </w:r>
      <w:r w:rsidRPr="00295C83">
        <w:rPr>
          <w:rFonts w:ascii="Times New Roman" w:hAnsi="Times New Roman"/>
          <w:b w:val="0"/>
          <w:sz w:val="24"/>
          <w:szCs w:val="24"/>
          <w:rPrChange w:id="39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</w:rPr>
          </w:rPrChange>
        </w:rPr>
        <w:t>: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39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39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Проверять ход и качество работ, выполняемых Исполнителем, не вмешиваясь в его хозяйственную деятельность.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39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0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Потребовать от Исполнителя приостановить выполнение работ в случае выявления нарушений условий Договора.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rPrChange w:id="40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rPrChange w:id="40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</w:rPr>
          </w:rPrChange>
        </w:rPr>
        <w:t>Исполнитель обязан: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0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0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Выполнить работу в соответствии с утвержденным Техническим заданием</w:t>
      </w:r>
      <w:r w:rsidR="00B17C91" w:rsidRPr="00295C83">
        <w:rPr>
          <w:rFonts w:ascii="Times New Roman" w:hAnsi="Times New Roman"/>
          <w:b w:val="0"/>
          <w:sz w:val="24"/>
          <w:szCs w:val="24"/>
          <w:lang w:val="ru-RU"/>
          <w:rPrChange w:id="40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(Приложение №1)</w:t>
      </w:r>
      <w:r w:rsidR="00613B7B" w:rsidRPr="00295C83">
        <w:rPr>
          <w:rFonts w:ascii="Times New Roman" w:hAnsi="Times New Roman"/>
          <w:b w:val="0"/>
          <w:sz w:val="24"/>
          <w:szCs w:val="24"/>
          <w:lang w:val="ru-RU"/>
          <w:rPrChange w:id="40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и передать его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40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Заказчику в сроки, предусмотренные пунктом 2.2. договора.</w:t>
      </w:r>
      <w:r w:rsidR="00B17C91" w:rsidRPr="00295C83">
        <w:rPr>
          <w:rFonts w:ascii="Times New Roman" w:hAnsi="Times New Roman"/>
          <w:b w:val="0"/>
          <w:sz w:val="24"/>
          <w:szCs w:val="24"/>
          <w:lang w:val="ru-RU"/>
          <w:rPrChange w:id="40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Выполняемые по настоящему договору работы должны отвечать требованиям п. 2.11 «Общих правил взрывобезопасности для взрывопожароопасных химических, нефтехимических и нефтеперерабатывающих производств».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0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1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10 (десяти) дней после получения Исполнителем запроса или, вследствие объективных причин, во взаимосогласованный Сторонами другой период времени.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1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1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Обеспечить сдачу Заказчику пропусков, выданных работникам Исполнителя и привлеченных Исполнителем субподрядчиков, но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1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1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C0586E" w:rsidRPr="00295C83" w:rsidRDefault="00C0586E" w:rsidP="00C4718A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1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1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Соблюдать требования следующих локальных нормативных актов Заказчика:              </w:t>
      </w:r>
    </w:p>
    <w:p w:rsidR="00C4718A" w:rsidRPr="00295C83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  <w:rPrChange w:id="41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1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- Положение о пропускном и внутриобъектовом режимах на территории ОАО «Славнефть-ЯНОС»;</w:t>
      </w:r>
    </w:p>
    <w:p w:rsidR="00C4718A" w:rsidRPr="00295C83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  <w:rPrChange w:id="41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2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- Инструкции № 1 по общим правилам охраны труда, промышленной и пожарной безопасности на ОАО «Славнефть-ЯНОС»;</w:t>
      </w:r>
    </w:p>
    <w:p w:rsidR="00C4718A" w:rsidRPr="00295C83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  <w:rPrChange w:id="42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2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- Инструкции № 3 об общих правилах газобезопасности на территории ОАО «Славнефть-ЯНОС»;</w:t>
      </w:r>
    </w:p>
    <w:p w:rsidR="00C4718A" w:rsidRPr="00295C83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  <w:rPrChange w:id="42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2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C4718A" w:rsidRPr="00295C83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  <w:rPrChange w:id="42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2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- Инструкции № 18 по охране труда при работе на высоте;</w:t>
      </w:r>
    </w:p>
    <w:p w:rsidR="00C4718A" w:rsidRPr="00295C83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  <w:rPrChange w:id="42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2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- Инструкции № 22 по организации безопасного проведения газоопасных работ на ОАО «Славнефть-ЯНОС»;</w:t>
      </w:r>
    </w:p>
    <w:p w:rsidR="00C4718A" w:rsidRPr="00295C83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  <w:rPrChange w:id="42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3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 организаций и предприятий;</w:t>
      </w:r>
    </w:p>
    <w:p w:rsidR="00C4718A" w:rsidRPr="00295C83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  <w:rPrChange w:id="431" w:author="Прокофьева Елена Геннадьевна" w:date="2015-09-09T09:17:00Z">
            <w:rPr>
              <w:rFonts w:ascii="Times New Roman" w:hAnsi="Times New Roman"/>
              <w:b w:val="0"/>
              <w:color w:val="000000" w:themeColor="text1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3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- 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C4718A" w:rsidRPr="00295C83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  <w:rPrChange w:id="433" w:author="Прокофьева Елена Геннадьевна" w:date="2015-09-09T09:17:00Z">
            <w:rPr>
              <w:rFonts w:ascii="Times New Roman" w:hAnsi="Times New Roman"/>
              <w:b w:val="0"/>
              <w:color w:val="000000" w:themeColor="text1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34" w:author="Прокофьева Елена Геннадьевна" w:date="2015-09-09T09:17:00Z">
            <w:rPr>
              <w:rFonts w:ascii="Times New Roman" w:hAnsi="Times New Roman"/>
              <w:b w:val="0"/>
              <w:color w:val="000000" w:themeColor="text1"/>
              <w:sz w:val="24"/>
              <w:szCs w:val="24"/>
              <w:lang w:val="ru-RU"/>
            </w:rPr>
          </w:rPrChange>
        </w:rPr>
        <w:t>- Правил экологической безопасности ОАО «Славнефть-ЯНОС»;</w:t>
      </w:r>
    </w:p>
    <w:p w:rsidR="00C4718A" w:rsidRPr="00295C83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  <w:rPrChange w:id="435" w:author="Прокофьева Елена Геннадьевна" w:date="2015-09-09T09:17:00Z">
            <w:rPr>
              <w:rFonts w:ascii="Times New Roman" w:hAnsi="Times New Roman"/>
              <w:b w:val="0"/>
              <w:color w:val="000000" w:themeColor="text1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36" w:author="Прокофьева Елена Геннадьевна" w:date="2015-09-09T09:17:00Z">
            <w:rPr>
              <w:rFonts w:ascii="Times New Roman" w:hAnsi="Times New Roman"/>
              <w:b w:val="0"/>
              <w:color w:val="000000" w:themeColor="text1"/>
              <w:sz w:val="24"/>
              <w:szCs w:val="24"/>
              <w:lang w:val="ru-RU"/>
            </w:rPr>
          </w:rPrChange>
        </w:rPr>
        <w:t>- Правил благоустройства и содержания территории ОАО «Славнефть-ЯНОС»;</w:t>
      </w:r>
    </w:p>
    <w:p w:rsidR="00284600" w:rsidRPr="00295C83" w:rsidRDefault="00284600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  <w:rPrChange w:id="437" w:author="Прокофьева Елена Геннадьевна" w:date="2015-09-09T09:17:00Z">
            <w:rPr>
              <w:rFonts w:ascii="Times New Roman" w:hAnsi="Times New Roman"/>
              <w:b w:val="0"/>
              <w:color w:val="000000" w:themeColor="text1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38" w:author="Прокофьева Елена Геннадьевна" w:date="2015-09-09T09:17:00Z">
            <w:rPr>
              <w:rFonts w:ascii="Times New Roman" w:hAnsi="Times New Roman"/>
              <w:b w:val="0"/>
              <w:color w:val="000000" w:themeColor="text1"/>
              <w:sz w:val="24"/>
              <w:szCs w:val="24"/>
              <w:lang w:val="ru-RU"/>
            </w:rPr>
          </w:rPrChange>
        </w:rPr>
        <w:t xml:space="preserve">- </w:t>
      </w:r>
      <w:r w:rsidRPr="00295C83">
        <w:rPr>
          <w:b w:val="0"/>
          <w:sz w:val="24"/>
          <w:szCs w:val="24"/>
          <w:lang w:val="ru-RU"/>
          <w:rPrChange w:id="439" w:author="Прокофьева Елена Геннадьевна" w:date="2015-09-09T09:17:00Z">
            <w:rPr>
              <w:b w:val="0"/>
              <w:color w:val="000000" w:themeColor="text1"/>
              <w:sz w:val="24"/>
              <w:szCs w:val="24"/>
              <w:lang w:val="ru-RU"/>
            </w:rPr>
          </w:rPrChange>
        </w:rPr>
        <w:t>Процедуры качества «Верификация закупленной продукции. Входной контроль оборудования и материалов» СМК-ПК-07</w:t>
      </w:r>
    </w:p>
    <w:p w:rsidR="00C0586E" w:rsidRPr="00295C83" w:rsidRDefault="00C0586E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  <w:rPrChange w:id="440" w:author="Прокофьева Елена Геннадьевна" w:date="2015-09-09T09:17:00Z">
            <w:rPr>
              <w:rFonts w:ascii="Times New Roman" w:hAnsi="Times New Roman"/>
              <w:b w:val="0"/>
              <w:color w:val="000000" w:themeColor="text1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41" w:author="Прокофьева Елена Геннадьевна" w:date="2015-09-09T09:17:00Z">
            <w:rPr>
              <w:rFonts w:ascii="Times New Roman" w:hAnsi="Times New Roman"/>
              <w:b w:val="0"/>
              <w:color w:val="000000" w:themeColor="text1"/>
              <w:sz w:val="24"/>
              <w:szCs w:val="24"/>
              <w:lang w:val="ru-RU"/>
            </w:rPr>
          </w:rPrChange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42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43" w:author="Прокофьева Елена Геннадьевна" w:date="2015-09-09T09:17:00Z">
            <w:rPr>
              <w:rFonts w:ascii="Times New Roman" w:hAnsi="Times New Roman"/>
              <w:b w:val="0"/>
              <w:color w:val="000000" w:themeColor="text1"/>
              <w:sz w:val="24"/>
              <w:szCs w:val="24"/>
              <w:lang w:val="ru-RU"/>
            </w:rPr>
          </w:rPrChange>
        </w:rPr>
        <w:t>Обеспечить соблюдение всех необходимых мероприятий по промышленной безопасности, охране труда, окружающей среды, рациональному использованию</w:t>
      </w:r>
      <w:r w:rsidRPr="00295C83">
        <w:rPr>
          <w:rFonts w:ascii="Times New Roman" w:hAnsi="Times New Roman"/>
          <w:b w:val="0"/>
          <w:sz w:val="24"/>
          <w:szCs w:val="24"/>
          <w:lang w:val="ru-RU"/>
        </w:rPr>
        <w:t xml:space="preserve"> природных ресурсов, по пожарной безопасности объекта, на котором выполняются работы.</w:t>
      </w:r>
      <w:r w:rsidR="00284600" w:rsidRPr="00295C83">
        <w:rPr>
          <w:rFonts w:ascii="Times New Roman" w:hAnsi="Times New Roman"/>
          <w:b w:val="0"/>
          <w:sz w:val="24"/>
          <w:szCs w:val="24"/>
          <w:lang w:val="ru-RU"/>
          <w:rPrChange w:id="44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Обеспечить своих работников (если требуется) спецодеждой, специальными средствами индивидуальной защиты, инструментом, оборудованием, приспособлениями.</w:t>
      </w:r>
      <w:r w:rsidR="007252B6" w:rsidRPr="00295C83">
        <w:rPr>
          <w:rFonts w:ascii="Times New Roman" w:hAnsi="Times New Roman"/>
          <w:b w:val="0"/>
          <w:sz w:val="24"/>
          <w:szCs w:val="24"/>
          <w:lang w:val="ru-RU"/>
          <w:rPrChange w:id="445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4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</w:rPr>
        <w:t>Соблюдать требования безопасности при эксплуатации оборудования, используемого в ходе выполнения работ по настоя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44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щему Договору, установленные действующим законодательством РФ.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4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4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Исполнителя и субподрядчиков, привлеченных Исполнителем, Правил дорожного движения. В случае совершения дорожно-транспортного происшествия незамедлительно извещать Заказчика.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5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5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5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5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Привлечение к исполнению работ субподрядчиков допускается только с письменного согласия Заказчика. В случае необходимости привлечения Исполнителем субподрядчика для выполнения работ по Договору Исполнитель направляет Заказчику на имя генерального директора запрос на </w:t>
      </w:r>
      <w:r w:rsidR="003028CD" w:rsidRPr="00295C83">
        <w:rPr>
          <w:rFonts w:ascii="Times New Roman" w:hAnsi="Times New Roman"/>
          <w:b w:val="0"/>
          <w:sz w:val="24"/>
          <w:szCs w:val="24"/>
          <w:lang w:val="ru-RU"/>
          <w:rPrChange w:id="45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получение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45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согласия на привлечение субподрядчика. К запросу Исполнитель прикладывает </w:t>
      </w:r>
      <w:r w:rsidR="00370A3B" w:rsidRPr="00295C83">
        <w:rPr>
          <w:rFonts w:ascii="Times New Roman" w:hAnsi="Times New Roman"/>
          <w:b w:val="0"/>
          <w:sz w:val="24"/>
          <w:szCs w:val="24"/>
          <w:lang w:val="ru-RU"/>
          <w:rPrChange w:id="45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сведения об объеме и стоимости работ, подлежащих к выполнению субподрядчиком, а также 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45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5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5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6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6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Исполнитель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Исполнителя (либо субподрядчиков), Исполнитель обязуется не позднее 5 дней со дня получения соответствующего требования Заказчика возместить Заказчику причиненный этим ущерб. 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6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6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При наличии вины Исполнителя за аварии, инциденты и несчастные случаи, произошедшие на территории Заказчика, Исполнитель обязуется возместить Заказчику причиненный ущерб, в том числе ущерб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6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6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привлеченного Исполнителем, произошедшие не по вине Заказчика, а также в случае нарушения ими правил охраны труда или промышленной безопасности.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6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6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Заказчик вправе в любое время осуществлять контроль  соблюдения Исполнителем и субподрядчиками, привлекаемыми  Исполнителем, положений настоящей статьи Договора. Обнаруженные в ходе проверки нарушения фиксируются в акте, подписываемом представителями Заказчика, Исполнителя /субподрядчиков, привлекаемых Исполнителем. В случае отказа Исполнителя /субподрядчиков, привлекаемых Исполнителем, от подписания такого акта он оформляется Заказчиком в одностороннем порядке.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6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6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Несоблюдение Исполнителем и субподрядчиками, привлекаемыми Исполнителем,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Исполнителя о предстоящем расторжении за 5 дней. В случае расторжения договора по названному основанию  Исполнитель не вправе требовать от Заказчика возмещения ущерба, причиненного таким расторжением.</w:t>
      </w:r>
    </w:p>
    <w:p w:rsidR="00CE18B2" w:rsidRPr="00295C83" w:rsidRDefault="00CE18B2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70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 xml:space="preserve">Обеспечить выполнение объема работ, составляющего не менее </w:t>
      </w:r>
      <w:r w:rsidRPr="00295C83">
        <w:rPr>
          <w:rFonts w:ascii="Times New Roman" w:hAnsi="Times New Roman"/>
          <w:sz w:val="24"/>
          <w:szCs w:val="24"/>
          <w:lang w:val="ru-RU"/>
          <w:rPrChange w:id="471" w:author="Прокофьева Елена Геннадьевна" w:date="2015-09-09T09:17:00Z">
            <w:rPr>
              <w:rFonts w:ascii="Times New Roman" w:hAnsi="Times New Roman"/>
              <w:color w:val="FF0000"/>
              <w:sz w:val="24"/>
              <w:szCs w:val="24"/>
              <w:lang w:val="ru-RU"/>
            </w:rPr>
          </w:rPrChange>
        </w:rPr>
        <w:t>80%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472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 xml:space="preserve"> от стоимости работ собственными силами Исполнителя (без привлечения субподрядчиков), субподрядчикам может быть передано не более </w:t>
      </w:r>
      <w:r w:rsidRPr="00295C83">
        <w:rPr>
          <w:rFonts w:ascii="Times New Roman" w:hAnsi="Times New Roman"/>
          <w:sz w:val="24"/>
          <w:szCs w:val="24"/>
          <w:lang w:val="ru-RU"/>
          <w:rPrChange w:id="473" w:author="Прокофьева Елена Геннадьевна" w:date="2015-09-09T09:17:00Z">
            <w:rPr>
              <w:rFonts w:ascii="Times New Roman" w:hAnsi="Times New Roman"/>
              <w:color w:val="FF0000"/>
              <w:sz w:val="24"/>
              <w:szCs w:val="24"/>
              <w:lang w:val="ru-RU"/>
            </w:rPr>
          </w:rPrChange>
        </w:rPr>
        <w:t>20%</w:t>
      </w:r>
      <w:r w:rsidRPr="00295C83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474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стоимости работ.</w:t>
      </w:r>
    </w:p>
    <w:p w:rsidR="00435F85" w:rsidRPr="00295C83" w:rsidRDefault="00435F85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75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476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 xml:space="preserve">В случае, если для выполнения работ по настоящему договору требуется наличие допуска СРО либо иное разрешение, Исполнитель обязуется выполнять такие работы только при наличии соответствующего допуска (разрешения); в случае отсутствия такого допуска (разрешения) Исполнитель обязуется обеспечить выполнение работ лицом, имеющим соответствующий допуск (разрешение). Необходимость получения допуска (разрешения) Исполнитель обязан определить самостоятельно. </w:t>
      </w:r>
    </w:p>
    <w:p w:rsidR="00435F85" w:rsidRPr="00295C83" w:rsidRDefault="00BA4823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477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</w:pPr>
      <w:proofErr w:type="gramStart"/>
      <w:r w:rsidRPr="00295C83">
        <w:rPr>
          <w:rFonts w:ascii="Times New Roman" w:hAnsi="Times New Roman"/>
          <w:b w:val="0"/>
          <w:sz w:val="24"/>
          <w:szCs w:val="24"/>
          <w:lang w:val="ru-RU"/>
          <w:rPrChange w:id="478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Исполнитель обязуется   п</w:t>
      </w:r>
      <w:r w:rsidR="00435F85" w:rsidRPr="00295C83">
        <w:rPr>
          <w:rFonts w:ascii="Times New Roman" w:hAnsi="Times New Roman"/>
          <w:b w:val="0"/>
          <w:sz w:val="24"/>
          <w:szCs w:val="24"/>
          <w:lang w:val="ru-RU"/>
          <w:rPrChange w:id="479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ривлекать к выполнению работ только третьих лиц (субподрядчиков), аккредитованных Заказчиком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</w:t>
      </w:r>
      <w:r w:rsidR="005D5778" w:rsidRPr="00295C83">
        <w:rPr>
          <w:rFonts w:ascii="Times New Roman" w:hAnsi="Times New Roman"/>
          <w:b w:val="0"/>
          <w:sz w:val="24"/>
          <w:szCs w:val="24"/>
          <w:lang w:val="ru-RU"/>
          <w:rPrChange w:id="480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.</w:t>
      </w:r>
      <w:proofErr w:type="gramEnd"/>
    </w:p>
    <w:p w:rsidR="00F40BCF" w:rsidRPr="00295C83" w:rsidRDefault="00F40BCF" w:rsidP="00F40BCF">
      <w:pPr>
        <w:ind w:left="993" w:hanging="709"/>
        <w:jc w:val="both"/>
        <w:rPr>
          <w:rPrChange w:id="481" w:author="Прокофьева Елена Геннадьевна" w:date="2015-09-09T09:17:00Z">
            <w:rPr>
              <w:color w:val="FF0000"/>
            </w:rPr>
          </w:rPrChange>
        </w:rPr>
      </w:pPr>
      <w:r w:rsidRPr="00295C83">
        <w:rPr>
          <w:rPrChange w:id="482" w:author="Прокофьева Елена Геннадьевна" w:date="2015-09-09T09:17:00Z">
            <w:rPr>
              <w:color w:val="FF0000"/>
            </w:rPr>
          </w:rPrChange>
        </w:rPr>
        <w:t>4.4.</w:t>
      </w:r>
      <w:r w:rsidR="00CE18B2" w:rsidRPr="00295C83">
        <w:rPr>
          <w:rPrChange w:id="483" w:author="Прокофьева Елена Геннадьевна" w:date="2015-09-09T09:17:00Z">
            <w:rPr>
              <w:color w:val="FF0000"/>
            </w:rPr>
          </w:rPrChange>
        </w:rPr>
        <w:t>20</w:t>
      </w:r>
      <w:r w:rsidRPr="00295C83">
        <w:rPr>
          <w:rPrChange w:id="484" w:author="Прокофьева Елена Геннадьевна" w:date="2015-09-09T09:17:00Z">
            <w:rPr>
              <w:color w:val="FF0000"/>
            </w:rPr>
          </w:rPrChange>
        </w:rPr>
        <w:t>.</w:t>
      </w:r>
      <w:r w:rsidRPr="00295C83">
        <w:t xml:space="preserve"> </w:t>
      </w:r>
      <w:r w:rsidRPr="00295C83">
        <w:rPr>
          <w:rPrChange w:id="485" w:author="Прокофьева Елена Геннадьевна" w:date="2015-09-09T09:17:00Z">
            <w:rPr>
              <w:color w:val="FF0000"/>
            </w:rPr>
          </w:rPrChange>
        </w:rPr>
        <w:t>Исполнитель обязан немедленно известить Заказчика и до получения от него указаний приостановить работы при обнаружении:</w:t>
      </w:r>
    </w:p>
    <w:p w:rsidR="00F40BCF" w:rsidRPr="00295C83" w:rsidRDefault="00F40BCF" w:rsidP="00F40BCF">
      <w:pPr>
        <w:tabs>
          <w:tab w:val="num" w:pos="720"/>
        </w:tabs>
        <w:ind w:left="993"/>
        <w:jc w:val="both"/>
        <w:rPr>
          <w:rPrChange w:id="486" w:author="Прокофьева Елена Геннадьевна" w:date="2015-09-09T09:17:00Z">
            <w:rPr>
              <w:color w:val="FF0000"/>
            </w:rPr>
          </w:rPrChange>
        </w:rPr>
      </w:pPr>
      <w:r w:rsidRPr="00295C83">
        <w:rPr>
          <w:rPrChange w:id="487" w:author="Прокофьева Елена Геннадьевна" w:date="2015-09-09T09:17:00Z">
            <w:rPr>
              <w:color w:val="FF0000"/>
            </w:rPr>
          </w:rPrChange>
        </w:rPr>
        <w:t>- непригодности или недоброкачественности предоставленной Заказчиком технической документации;</w:t>
      </w:r>
    </w:p>
    <w:p w:rsidR="00F40BCF" w:rsidRPr="00295C83" w:rsidRDefault="00F40BCF" w:rsidP="00F40BCF">
      <w:pPr>
        <w:ind w:left="993"/>
        <w:jc w:val="both"/>
        <w:rPr>
          <w:rPrChange w:id="488" w:author="Прокофьева Елена Геннадьевна" w:date="2015-09-09T09:17:00Z">
            <w:rPr>
              <w:color w:val="FF0000"/>
            </w:rPr>
          </w:rPrChange>
        </w:rPr>
      </w:pPr>
      <w:r w:rsidRPr="00295C83">
        <w:rPr>
          <w:rPrChange w:id="489" w:author="Прокофьева Елена Геннадьевна" w:date="2015-09-09T09:17:00Z">
            <w:rPr>
              <w:color w:val="FF0000"/>
            </w:rPr>
          </w:rPrChange>
        </w:rPr>
        <w:t>-   возможных неблагоприятных для Заказчика последствий выполнения его указаний о способе исполнения работы;</w:t>
      </w:r>
    </w:p>
    <w:p w:rsidR="00F40BCF" w:rsidRPr="00295C83" w:rsidRDefault="00F40BCF" w:rsidP="00F40BCF">
      <w:pPr>
        <w:pStyle w:val="N-zag"/>
        <w:spacing w:before="0" w:after="0"/>
        <w:ind w:left="993"/>
        <w:jc w:val="both"/>
        <w:rPr>
          <w:rFonts w:ascii="Times New Roman" w:hAnsi="Times New Roman"/>
          <w:b w:val="0"/>
          <w:sz w:val="24"/>
          <w:szCs w:val="24"/>
          <w:lang w:val="ru-RU"/>
          <w:rPrChange w:id="490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</w:pPr>
      <w:r w:rsidRPr="00295C83">
        <w:rPr>
          <w:rFonts w:asciiTheme="minorHAnsi" w:hAnsiTheme="minorHAnsi"/>
          <w:b w:val="0"/>
          <w:sz w:val="24"/>
          <w:szCs w:val="24"/>
          <w:lang w:val="ru-RU"/>
          <w:rPrChange w:id="491" w:author="Прокофьева Елена Геннадьевна" w:date="2015-09-09T09:17:00Z">
            <w:rPr>
              <w:rFonts w:asciiTheme="minorHAnsi" w:hAnsiTheme="minorHAnsi"/>
              <w:b w:val="0"/>
              <w:color w:val="FF0000"/>
              <w:sz w:val="24"/>
              <w:szCs w:val="24"/>
              <w:lang w:val="ru-RU"/>
            </w:rPr>
          </w:rPrChange>
        </w:rPr>
        <w:t xml:space="preserve">- </w:t>
      </w:r>
      <w:r w:rsidRPr="00295C83">
        <w:rPr>
          <w:b w:val="0"/>
          <w:sz w:val="24"/>
          <w:szCs w:val="24"/>
          <w:lang w:val="ru-RU"/>
          <w:rPrChange w:id="492" w:author="Прокофьева Елена Геннадьевна" w:date="2015-09-09T09:17:00Z">
            <w:rPr>
              <w:b w:val="0"/>
              <w:color w:val="FF0000"/>
              <w:sz w:val="24"/>
              <w:szCs w:val="24"/>
              <w:lang w:val="ru-RU"/>
            </w:rPr>
          </w:rPrChange>
        </w:rPr>
        <w:t xml:space="preserve">иных, не зависящих от </w:t>
      </w:r>
      <w:r w:rsidR="00BB370F" w:rsidRPr="00295C83">
        <w:rPr>
          <w:b w:val="0"/>
          <w:sz w:val="24"/>
          <w:szCs w:val="24"/>
          <w:lang w:val="ru-RU"/>
          <w:rPrChange w:id="493" w:author="Прокофьева Елена Геннадьевна" w:date="2015-09-09T09:17:00Z">
            <w:rPr>
              <w:b w:val="0"/>
              <w:color w:val="FF0000"/>
              <w:sz w:val="24"/>
              <w:szCs w:val="24"/>
              <w:lang w:val="ru-RU"/>
            </w:rPr>
          </w:rPrChange>
        </w:rPr>
        <w:t>Исполнителя</w:t>
      </w:r>
      <w:r w:rsidRPr="00295C83">
        <w:rPr>
          <w:b w:val="0"/>
          <w:sz w:val="24"/>
          <w:szCs w:val="24"/>
          <w:lang w:val="ru-RU"/>
          <w:rPrChange w:id="494" w:author="Прокофьева Елена Геннадьевна" w:date="2015-09-09T09:17:00Z">
            <w:rPr>
              <w:b w:val="0"/>
              <w:color w:val="FF0000"/>
              <w:sz w:val="24"/>
              <w:szCs w:val="24"/>
              <w:lang w:val="ru-RU"/>
            </w:rPr>
          </w:rPrChange>
        </w:rPr>
        <w:t xml:space="preserve"> обстоятельств, угрожающих годности или прочности результатов выполняемой работы либо создающих невозможность ее завершения в срок</w:t>
      </w:r>
    </w:p>
    <w:p w:rsidR="00F40BCF" w:rsidRPr="00295C83" w:rsidRDefault="00F40BCF" w:rsidP="007252B6">
      <w:pPr>
        <w:pStyle w:val="N-zag"/>
        <w:spacing w:before="0" w:after="0"/>
        <w:ind w:left="993" w:hanging="709"/>
        <w:jc w:val="both"/>
        <w:rPr>
          <w:rFonts w:asciiTheme="minorHAnsi" w:hAnsiTheme="minorHAnsi"/>
          <w:b w:val="0"/>
          <w:sz w:val="24"/>
          <w:szCs w:val="24"/>
          <w:lang w:val="ru-RU"/>
          <w:rPrChange w:id="495" w:author="Прокофьева Елена Геннадьевна" w:date="2015-09-09T09:17:00Z">
            <w:rPr>
              <w:rFonts w:asciiTheme="minorHAnsi" w:hAnsiTheme="minorHAnsi"/>
              <w:b w:val="0"/>
              <w:color w:val="FF0000"/>
              <w:sz w:val="24"/>
              <w:szCs w:val="24"/>
              <w:lang w:val="ru-RU"/>
            </w:rPr>
          </w:rPrChange>
        </w:rPr>
      </w:pPr>
      <w:proofErr w:type="gramStart"/>
      <w:r w:rsidRPr="00295C83">
        <w:rPr>
          <w:rFonts w:ascii="Times New Roman" w:hAnsi="Times New Roman"/>
          <w:b w:val="0"/>
          <w:sz w:val="24"/>
          <w:szCs w:val="24"/>
          <w:lang w:val="ru-RU"/>
          <w:rPrChange w:id="496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4.4.2</w:t>
      </w:r>
      <w:r w:rsidR="00CE18B2" w:rsidRPr="00295C83">
        <w:rPr>
          <w:rFonts w:ascii="Times New Roman" w:hAnsi="Times New Roman"/>
          <w:b w:val="0"/>
          <w:sz w:val="24"/>
          <w:szCs w:val="24"/>
          <w:lang w:val="ru-RU"/>
          <w:rPrChange w:id="497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 xml:space="preserve">1 </w:t>
      </w:r>
      <w:r w:rsidRPr="00295C83">
        <w:rPr>
          <w:b w:val="0"/>
          <w:sz w:val="24"/>
          <w:szCs w:val="24"/>
          <w:lang w:val="ru-RU"/>
          <w:rPrChange w:id="498" w:author="Прокофьева Елена Геннадьевна" w:date="2015-09-09T09:17:00Z">
            <w:rPr>
              <w:b w:val="0"/>
              <w:color w:val="FF0000"/>
              <w:sz w:val="24"/>
              <w:szCs w:val="24"/>
              <w:lang w:val="ru-RU"/>
            </w:rPr>
          </w:rPrChange>
        </w:rPr>
        <w:t xml:space="preserve">Если в процессе выполнения работ </w:t>
      </w:r>
      <w:r w:rsidR="00BB370F" w:rsidRPr="00295C83">
        <w:rPr>
          <w:b w:val="0"/>
          <w:sz w:val="24"/>
          <w:szCs w:val="24"/>
          <w:lang w:val="ru-RU"/>
          <w:rPrChange w:id="499" w:author="Прокофьева Елена Геннадьевна" w:date="2015-09-09T09:17:00Z">
            <w:rPr>
              <w:b w:val="0"/>
              <w:color w:val="FF0000"/>
              <w:sz w:val="24"/>
              <w:szCs w:val="24"/>
              <w:lang w:val="ru-RU"/>
            </w:rPr>
          </w:rPrChange>
        </w:rPr>
        <w:t>Исполнитель</w:t>
      </w:r>
      <w:r w:rsidRPr="00295C83">
        <w:rPr>
          <w:b w:val="0"/>
          <w:sz w:val="24"/>
          <w:szCs w:val="24"/>
          <w:lang w:val="ru-RU"/>
          <w:rPrChange w:id="500" w:author="Прокофьева Елена Геннадьевна" w:date="2015-09-09T09:17:00Z">
            <w:rPr>
              <w:b w:val="0"/>
              <w:color w:val="FF0000"/>
              <w:sz w:val="24"/>
              <w:szCs w:val="24"/>
              <w:lang w:val="ru-RU"/>
            </w:rPr>
          </w:rPrChange>
        </w:rPr>
        <w:t xml:space="preserve">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</w:t>
      </w:r>
      <w:r w:rsidRPr="00295C83">
        <w:rPr>
          <w:rFonts w:asciiTheme="minorHAnsi" w:hAnsiTheme="minorHAnsi"/>
          <w:b w:val="0"/>
          <w:sz w:val="24"/>
          <w:szCs w:val="24"/>
          <w:lang w:val="ru-RU"/>
          <w:rPrChange w:id="501" w:author="Прокофьева Елена Геннадьевна" w:date="2015-09-09T09:17:00Z">
            <w:rPr>
              <w:rFonts w:asciiTheme="minorHAnsi" w:hAnsiTheme="minorHAnsi"/>
              <w:b w:val="0"/>
              <w:color w:val="FF0000"/>
              <w:sz w:val="24"/>
              <w:szCs w:val="24"/>
              <w:lang w:val="ru-RU"/>
            </w:rPr>
          </w:rPrChange>
        </w:rPr>
        <w:t>.</w:t>
      </w:r>
      <w:proofErr w:type="gramEnd"/>
    </w:p>
    <w:p w:rsidR="007252B6" w:rsidRPr="00295C83" w:rsidRDefault="00F40BCF" w:rsidP="007252B6">
      <w:pPr>
        <w:widowControl w:val="0"/>
        <w:autoSpaceDE w:val="0"/>
        <w:autoSpaceDN w:val="0"/>
        <w:adjustRightInd w:val="0"/>
        <w:spacing w:line="26" w:lineRule="atLeast"/>
        <w:ind w:left="993" w:hanging="993"/>
        <w:jc w:val="both"/>
        <w:rPr>
          <w:rPrChange w:id="502" w:author="Прокофьева Елена Геннадьевна" w:date="2015-09-09T09:17:00Z">
            <w:rPr>
              <w:color w:val="FF0000"/>
            </w:rPr>
          </w:rPrChange>
        </w:rPr>
      </w:pPr>
      <w:r w:rsidRPr="00295C83">
        <w:rPr>
          <w:rPrChange w:id="503" w:author="Прокофьева Елена Геннадьевна" w:date="2015-09-09T09:17:00Z">
            <w:rPr>
              <w:color w:val="FF0000"/>
            </w:rPr>
          </w:rPrChange>
        </w:rPr>
        <w:t>4</w:t>
      </w:r>
      <w:r w:rsidRPr="00295C83">
        <w:rPr>
          <w:rFonts w:asciiTheme="minorHAnsi" w:hAnsiTheme="minorHAnsi"/>
          <w:rPrChange w:id="504" w:author="Прокофьева Елена Геннадьевна" w:date="2015-09-09T09:17:00Z">
            <w:rPr>
              <w:rFonts w:asciiTheme="minorHAnsi" w:hAnsiTheme="minorHAnsi"/>
              <w:color w:val="FF0000"/>
            </w:rPr>
          </w:rPrChange>
        </w:rPr>
        <w:t>.4.2</w:t>
      </w:r>
      <w:r w:rsidR="00CE18B2" w:rsidRPr="00295C83">
        <w:rPr>
          <w:rFonts w:asciiTheme="minorHAnsi" w:hAnsiTheme="minorHAnsi"/>
          <w:rPrChange w:id="505" w:author="Прокофьева Елена Геннадьевна" w:date="2015-09-09T09:17:00Z">
            <w:rPr>
              <w:rFonts w:asciiTheme="minorHAnsi" w:hAnsiTheme="minorHAnsi"/>
              <w:color w:val="FF0000"/>
            </w:rPr>
          </w:rPrChange>
        </w:rPr>
        <w:t>2</w:t>
      </w:r>
      <w:r w:rsidRPr="00295C83">
        <w:rPr>
          <w:rFonts w:asciiTheme="minorHAnsi" w:hAnsiTheme="minorHAnsi"/>
          <w:rPrChange w:id="506" w:author="Прокофьева Елена Геннадьевна" w:date="2015-09-09T09:17:00Z">
            <w:rPr>
              <w:rFonts w:asciiTheme="minorHAnsi" w:hAnsiTheme="minorHAnsi"/>
              <w:color w:val="FF0000"/>
            </w:rPr>
          </w:rPrChange>
        </w:rPr>
        <w:t xml:space="preserve">. </w:t>
      </w:r>
      <w:r w:rsidR="00CE18B2" w:rsidRPr="00295C83">
        <w:rPr>
          <w:rFonts w:asciiTheme="minorHAnsi" w:hAnsiTheme="minorHAnsi"/>
          <w:rPrChange w:id="507" w:author="Прокофьева Елена Геннадьевна" w:date="2015-09-09T09:17:00Z">
            <w:rPr>
              <w:rFonts w:asciiTheme="minorHAnsi" w:hAnsiTheme="minorHAnsi"/>
              <w:color w:val="FF0000"/>
            </w:rPr>
          </w:rPrChange>
        </w:rPr>
        <w:t xml:space="preserve"> </w:t>
      </w:r>
      <w:r w:rsidR="007252B6" w:rsidRPr="00295C83">
        <w:rPr>
          <w:rPrChange w:id="508" w:author="Прокофьева Елена Геннадьевна" w:date="2015-09-09T09:17:00Z">
            <w:rPr>
              <w:color w:val="FF0000"/>
            </w:rPr>
          </w:rPrChange>
        </w:rPr>
        <w:t xml:space="preserve">До начала выполнения работ по договору </w:t>
      </w:r>
      <w:r w:rsidR="00BB370F" w:rsidRPr="00295C83">
        <w:rPr>
          <w:rFonts w:ascii="Pragmatica" w:hAnsi="Pragmatica"/>
          <w:rPrChange w:id="509" w:author="Прокофьева Елена Геннадьевна" w:date="2015-09-09T09:17:00Z">
            <w:rPr>
              <w:rFonts w:ascii="Pragmatica" w:hAnsi="Pragmatica"/>
              <w:color w:val="FF0000"/>
            </w:rPr>
          </w:rPrChange>
        </w:rPr>
        <w:t>Исполнитель</w:t>
      </w:r>
      <w:r w:rsidR="007252B6" w:rsidRPr="00295C83">
        <w:rPr>
          <w:rPrChange w:id="510" w:author="Прокофьева Елена Геннадьевна" w:date="2015-09-09T09:17:00Z">
            <w:rPr>
              <w:color w:val="FF0000"/>
            </w:rPr>
          </w:rPrChange>
        </w:rPr>
        <w:t xml:space="preserve"> обязуется за свой счёт заключить договоры добровольного страхования от несчастных случаев работников </w:t>
      </w:r>
      <w:r w:rsidR="00BB370F" w:rsidRPr="00295C83">
        <w:rPr>
          <w:rFonts w:ascii="Pragmatica" w:hAnsi="Pragmatica"/>
          <w:rPrChange w:id="511" w:author="Прокофьева Елена Геннадьевна" w:date="2015-09-09T09:17:00Z">
            <w:rPr>
              <w:rFonts w:ascii="Pragmatica" w:hAnsi="Pragmatica"/>
              <w:color w:val="FF0000"/>
            </w:rPr>
          </w:rPrChange>
        </w:rPr>
        <w:t>Исполнител</w:t>
      </w:r>
      <w:r w:rsidR="00BB370F" w:rsidRPr="00295C83">
        <w:rPr>
          <w:rFonts w:asciiTheme="minorHAnsi" w:hAnsiTheme="minorHAnsi"/>
          <w:rPrChange w:id="512" w:author="Прокофьева Елена Геннадьевна" w:date="2015-09-09T09:17:00Z">
            <w:rPr>
              <w:rFonts w:asciiTheme="minorHAnsi" w:hAnsiTheme="minorHAnsi"/>
              <w:color w:val="FF0000"/>
            </w:rPr>
          </w:rPrChange>
        </w:rPr>
        <w:t>я</w:t>
      </w:r>
      <w:r w:rsidR="007252B6" w:rsidRPr="00295C83">
        <w:rPr>
          <w:rPrChange w:id="513" w:author="Прокофьева Елена Геннадьевна" w:date="2015-09-09T09:17:00Z">
            <w:rPr>
              <w:color w:val="FF0000"/>
            </w:rPr>
          </w:rPrChange>
        </w:rPr>
        <w:t xml:space="preserve">, занятых при выполнении работ по настоящему договору. Договоры страхования должны быть заключены со страховой суммой не менее 400 000 руб. </w:t>
      </w:r>
      <w:proofErr w:type="gramStart"/>
      <w:r w:rsidR="007252B6" w:rsidRPr="00295C83">
        <w:rPr>
          <w:rPrChange w:id="514" w:author="Прокофьева Елена Геннадьевна" w:date="2015-09-09T09:17:00Z">
            <w:rPr>
              <w:color w:val="FF0000"/>
            </w:rPr>
          </w:rPrChange>
        </w:rPr>
        <w:t>и</w:t>
      </w:r>
      <w:proofErr w:type="gramEnd"/>
      <w:r w:rsidR="007252B6" w:rsidRPr="00295C83">
        <w:rPr>
          <w:rPrChange w:id="515" w:author="Прокофьева Елена Геннадьевна" w:date="2015-09-09T09:17:00Z">
            <w:rPr>
              <w:color w:val="FF0000"/>
            </w:rPr>
          </w:rPrChange>
        </w:rPr>
        <w:t xml:space="preserve">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</w:t>
      </w:r>
      <w:r w:rsidR="007252B6" w:rsidRPr="00295C83">
        <w:rPr>
          <w:lang w:val="en-US"/>
          <w:rPrChange w:id="516" w:author="Прокофьева Елена Геннадьевна" w:date="2015-09-09T09:17:00Z">
            <w:rPr>
              <w:color w:val="FF0000"/>
              <w:lang w:val="en-US"/>
            </w:rPr>
          </w:rPrChange>
        </w:rPr>
        <w:t>I</w:t>
      </w:r>
      <w:r w:rsidR="007252B6" w:rsidRPr="00295C83">
        <w:rPr>
          <w:rPrChange w:id="517" w:author="Прокофьева Елена Геннадьевна" w:date="2015-09-09T09:17:00Z">
            <w:rPr>
              <w:color w:val="FF0000"/>
            </w:rPr>
          </w:rPrChange>
        </w:rPr>
        <w:t xml:space="preserve">, </w:t>
      </w:r>
      <w:r w:rsidR="007252B6" w:rsidRPr="00295C83">
        <w:rPr>
          <w:lang w:val="en-US"/>
          <w:rPrChange w:id="518" w:author="Прокофьева Елена Геннадьевна" w:date="2015-09-09T09:17:00Z">
            <w:rPr>
              <w:color w:val="FF0000"/>
              <w:lang w:val="en-US"/>
            </w:rPr>
          </w:rPrChange>
        </w:rPr>
        <w:t>II</w:t>
      </w:r>
      <w:r w:rsidR="007252B6" w:rsidRPr="00295C83">
        <w:rPr>
          <w:rPrChange w:id="519" w:author="Прокофьева Елена Геннадьевна" w:date="2015-09-09T09:17:00Z">
            <w:rPr>
              <w:color w:val="FF0000"/>
            </w:rPr>
          </w:rPrChange>
        </w:rPr>
        <w:t xml:space="preserve">, </w:t>
      </w:r>
      <w:r w:rsidR="007252B6" w:rsidRPr="00295C83">
        <w:rPr>
          <w:lang w:val="en-US"/>
          <w:rPrChange w:id="520" w:author="Прокофьева Елена Геннадьевна" w:date="2015-09-09T09:17:00Z">
            <w:rPr>
              <w:color w:val="FF0000"/>
              <w:lang w:val="en-US"/>
            </w:rPr>
          </w:rPrChange>
        </w:rPr>
        <w:t>III</w:t>
      </w:r>
      <w:r w:rsidR="007252B6" w:rsidRPr="00295C83">
        <w:rPr>
          <w:rPrChange w:id="521" w:author="Прокофьева Елена Геннадьевна" w:date="2015-09-09T09:17:00Z">
            <w:rPr>
              <w:color w:val="FF0000"/>
            </w:rPr>
          </w:rPrChange>
        </w:rPr>
        <w:t xml:space="preserve"> групп инвалидности. По запросу Заказчика </w:t>
      </w:r>
      <w:r w:rsidR="00BB370F" w:rsidRPr="00295C83">
        <w:rPr>
          <w:rFonts w:ascii="Pragmatica" w:hAnsi="Pragmatica"/>
          <w:rPrChange w:id="522" w:author="Прокофьева Елена Геннадьевна" w:date="2015-09-09T09:17:00Z">
            <w:rPr>
              <w:rFonts w:ascii="Pragmatica" w:hAnsi="Pragmatica"/>
              <w:color w:val="FF0000"/>
            </w:rPr>
          </w:rPrChange>
        </w:rPr>
        <w:t>Исполнитель</w:t>
      </w:r>
      <w:r w:rsidR="007252B6" w:rsidRPr="00295C83">
        <w:rPr>
          <w:rPrChange w:id="523" w:author="Прокофьева Елена Геннадьевна" w:date="2015-09-09T09:17:00Z">
            <w:rPr>
              <w:color w:val="FF0000"/>
            </w:rPr>
          </w:rPrChange>
        </w:rPr>
        <w:t xml:space="preserve"> обязан предоставить Заказчику заверенные копии указанных договоров. Отсутствие договора страхования является основанием для недопущения работника </w:t>
      </w:r>
      <w:r w:rsidR="00BB370F" w:rsidRPr="00295C83">
        <w:rPr>
          <w:rFonts w:ascii="Pragmatica" w:hAnsi="Pragmatica"/>
          <w:rPrChange w:id="524" w:author="Прокофьева Елена Геннадьевна" w:date="2015-09-09T09:17:00Z">
            <w:rPr>
              <w:rFonts w:ascii="Pragmatica" w:hAnsi="Pragmatica"/>
              <w:color w:val="FF0000"/>
            </w:rPr>
          </w:rPrChange>
        </w:rPr>
        <w:t>Исполнител</w:t>
      </w:r>
      <w:r w:rsidR="00BB370F" w:rsidRPr="00295C83">
        <w:rPr>
          <w:rFonts w:asciiTheme="minorHAnsi" w:hAnsiTheme="minorHAnsi"/>
          <w:rPrChange w:id="525" w:author="Прокофьева Елена Геннадьевна" w:date="2015-09-09T09:17:00Z">
            <w:rPr>
              <w:rFonts w:asciiTheme="minorHAnsi" w:hAnsiTheme="minorHAnsi"/>
              <w:color w:val="FF0000"/>
            </w:rPr>
          </w:rPrChange>
        </w:rPr>
        <w:t>я</w:t>
      </w:r>
      <w:r w:rsidR="007252B6" w:rsidRPr="00295C83">
        <w:rPr>
          <w:rPrChange w:id="526" w:author="Прокофьева Елена Геннадьевна" w:date="2015-09-09T09:17:00Z">
            <w:rPr>
              <w:color w:val="FF0000"/>
            </w:rPr>
          </w:rPrChange>
        </w:rPr>
        <w:t xml:space="preserve"> для выполнения работ с изъятием пропуска.</w:t>
      </w:r>
    </w:p>
    <w:p w:rsidR="00F40BCF" w:rsidRPr="00295C83" w:rsidRDefault="00BB370F" w:rsidP="007252B6">
      <w:pPr>
        <w:pStyle w:val="N-zag"/>
        <w:spacing w:before="0" w:after="0"/>
        <w:ind w:left="993"/>
        <w:jc w:val="both"/>
        <w:rPr>
          <w:rFonts w:asciiTheme="minorHAnsi" w:hAnsiTheme="minorHAnsi"/>
          <w:b w:val="0"/>
          <w:sz w:val="24"/>
          <w:szCs w:val="24"/>
          <w:lang w:val="ru-RU"/>
          <w:rPrChange w:id="527" w:author="Прокофьева Елена Геннадьевна" w:date="2015-09-09T09:17:00Z">
            <w:rPr>
              <w:rFonts w:asciiTheme="minorHAnsi" w:hAnsiTheme="minorHAnsi"/>
              <w:b w:val="0"/>
              <w:color w:val="FF0000"/>
              <w:sz w:val="24"/>
              <w:szCs w:val="24"/>
              <w:lang w:val="ru-RU"/>
            </w:rPr>
          </w:rPrChange>
        </w:rPr>
      </w:pPr>
      <w:r w:rsidRPr="00295C83">
        <w:rPr>
          <w:b w:val="0"/>
          <w:sz w:val="24"/>
          <w:szCs w:val="24"/>
          <w:lang w:val="ru-RU"/>
          <w:rPrChange w:id="528" w:author="Прокофьева Елена Геннадьевна" w:date="2015-09-09T09:17:00Z">
            <w:rPr>
              <w:b w:val="0"/>
              <w:color w:val="FF0000"/>
              <w:sz w:val="24"/>
              <w:szCs w:val="24"/>
              <w:lang w:val="ru-RU"/>
            </w:rPr>
          </w:rPrChange>
        </w:rPr>
        <w:t>Исполнитель</w:t>
      </w:r>
      <w:r w:rsidR="007252B6" w:rsidRPr="00295C83">
        <w:rPr>
          <w:b w:val="0"/>
          <w:sz w:val="24"/>
          <w:szCs w:val="24"/>
          <w:lang w:val="ru-RU"/>
          <w:rPrChange w:id="529" w:author="Прокофьева Елена Геннадьевна" w:date="2015-09-09T09:17:00Z">
            <w:rPr>
              <w:b w:val="0"/>
              <w:color w:val="FF0000"/>
              <w:sz w:val="24"/>
              <w:szCs w:val="24"/>
              <w:lang w:val="ru-RU"/>
            </w:rPr>
          </w:rPrChange>
        </w:rPr>
        <w:t xml:space="preserve"> обязуется предъявлять к субподрядчикам требования, аналогичные изложенным в абзаце первом настоящего пункта, и несет перед Заказчиком ответственность за исполнение субподрядчиками данных требований.</w:t>
      </w:r>
    </w:p>
    <w:p w:rsidR="005D5778" w:rsidRPr="00295C83" w:rsidRDefault="005D5778" w:rsidP="005D5778">
      <w:pPr>
        <w:pStyle w:val="N-zag"/>
        <w:spacing w:before="0" w:after="0"/>
        <w:ind w:left="993"/>
        <w:jc w:val="both"/>
        <w:rPr>
          <w:rFonts w:asciiTheme="minorHAnsi" w:hAnsiTheme="minorHAnsi"/>
          <w:b w:val="0"/>
          <w:sz w:val="22"/>
          <w:szCs w:val="22"/>
          <w:lang w:val="ru-RU"/>
          <w:rPrChange w:id="530" w:author="Прокофьева Елена Геннадьевна" w:date="2015-09-09T09:17:00Z">
            <w:rPr>
              <w:rFonts w:asciiTheme="minorHAnsi" w:hAnsiTheme="minorHAnsi"/>
              <w:b w:val="0"/>
              <w:sz w:val="22"/>
              <w:szCs w:val="22"/>
              <w:lang w:val="ru-RU"/>
            </w:rPr>
          </w:rPrChange>
        </w:rPr>
      </w:pPr>
      <w:r w:rsidRPr="00295C83">
        <w:rPr>
          <w:rFonts w:asciiTheme="minorHAnsi" w:hAnsiTheme="minorHAnsi"/>
          <w:b w:val="0"/>
          <w:sz w:val="22"/>
          <w:szCs w:val="22"/>
          <w:lang w:val="ru-RU"/>
        </w:rPr>
        <w:t xml:space="preserve">. </w:t>
      </w:r>
    </w:p>
    <w:p w:rsidR="00C0586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ins w:id="531" w:author="Прокофьева Елена Геннадьевна" w:date="2015-09-09T09:18:00Z"/>
          <w:rFonts w:ascii="Times New Roman" w:hAnsi="Times New Roman"/>
          <w:sz w:val="24"/>
          <w:szCs w:val="24"/>
          <w:lang w:val="ru-RU"/>
        </w:rPr>
      </w:pPr>
      <w:r w:rsidRPr="00295C83">
        <w:rPr>
          <w:rFonts w:ascii="Times New Roman" w:hAnsi="Times New Roman"/>
          <w:sz w:val="24"/>
          <w:szCs w:val="24"/>
          <w:lang w:val="ru-RU"/>
          <w:rPrChange w:id="532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t>Порядок передачи технической документации</w:t>
      </w:r>
    </w:p>
    <w:p w:rsidR="004D7F92" w:rsidRPr="00295C83" w:rsidRDefault="004D7F92" w:rsidP="004D7F92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sz w:val="24"/>
          <w:szCs w:val="24"/>
          <w:lang w:val="ru-RU"/>
          <w:rPrChange w:id="533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pPrChange w:id="534" w:author="Прокофьева Елена Геннадьевна" w:date="2015-09-09T09:18:00Z">
          <w:pPr>
            <w:pStyle w:val="N-zag"/>
            <w:keepNext/>
            <w:numPr>
              <w:numId w:val="8"/>
            </w:numPr>
            <w:tabs>
              <w:tab w:val="num" w:pos="360"/>
            </w:tabs>
            <w:spacing w:before="0" w:after="0"/>
            <w:ind w:left="357" w:hanging="357"/>
          </w:pPr>
        </w:pPrChange>
      </w:pPr>
    </w:p>
    <w:p w:rsidR="00C0586E" w:rsidRPr="00295C83" w:rsidRDefault="00C0586E" w:rsidP="0027384B">
      <w:pPr>
        <w:pStyle w:val="N-zag"/>
        <w:keepNext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53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3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Исполнитель передает Заказчику следующую техническую документацию по Тренажеру на русском языке:</w:t>
      </w:r>
    </w:p>
    <w:p w:rsidR="00C0586E" w:rsidRPr="00295C83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418" w:hanging="425"/>
        <w:jc w:val="both"/>
        <w:rPr>
          <w:rFonts w:ascii="Times New Roman" w:hAnsi="Times New Roman"/>
          <w:b w:val="0"/>
          <w:sz w:val="24"/>
          <w:szCs w:val="24"/>
          <w:lang w:val="ru-RU"/>
          <w:rPrChange w:id="53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3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руководство инструктора;</w:t>
      </w:r>
    </w:p>
    <w:p w:rsidR="00C0586E" w:rsidRPr="00295C83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418" w:hanging="425"/>
        <w:jc w:val="both"/>
        <w:rPr>
          <w:rFonts w:ascii="Times New Roman" w:hAnsi="Times New Roman"/>
          <w:b w:val="0"/>
          <w:sz w:val="24"/>
          <w:szCs w:val="24"/>
          <w:lang w:val="ru-RU"/>
          <w:rPrChange w:id="53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4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руководство оператора;</w:t>
      </w:r>
    </w:p>
    <w:p w:rsidR="00C0586E" w:rsidRPr="00295C83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418" w:hanging="425"/>
        <w:jc w:val="both"/>
        <w:rPr>
          <w:rFonts w:ascii="Times New Roman" w:hAnsi="Times New Roman"/>
          <w:b w:val="0"/>
          <w:sz w:val="24"/>
          <w:szCs w:val="24"/>
          <w:lang w:val="ru-RU"/>
          <w:rPrChange w:id="54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4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руководство по установке, сопровождению и эксплуатации (руководство администратора).</w:t>
      </w:r>
    </w:p>
    <w:p w:rsidR="00C0586E" w:rsidRPr="00295C83" w:rsidRDefault="00C0586E" w:rsidP="0027384B">
      <w:pPr>
        <w:pStyle w:val="N-zag"/>
        <w:keepNext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54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4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Техническая документация передается Заказчику в двух экземплярах на бумажном носителе и в одном на электронном носителе.</w:t>
      </w:r>
    </w:p>
    <w:p w:rsidR="00C0586E" w:rsidRPr="00295C83" w:rsidRDefault="00C0586E" w:rsidP="00C0586E">
      <w:pPr>
        <w:pStyle w:val="N"/>
        <w:spacing w:after="0" w:line="247" w:lineRule="auto"/>
        <w:ind w:left="0" w:firstLine="0"/>
        <w:rPr>
          <w:rFonts w:ascii="Times New Roman" w:hAnsi="Times New Roman"/>
          <w:sz w:val="16"/>
          <w:szCs w:val="16"/>
          <w:rPrChange w:id="545" w:author="Прокофьева Елена Геннадьевна" w:date="2015-09-09T09:17:00Z">
            <w:rPr>
              <w:rFonts w:ascii="Times New Roman" w:hAnsi="Times New Roman"/>
              <w:sz w:val="16"/>
              <w:szCs w:val="16"/>
            </w:rPr>
          </w:rPrChange>
        </w:rPr>
      </w:pPr>
    </w:p>
    <w:p w:rsidR="00C0586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ins w:id="546" w:author="Прокофьева Елена Геннадьевна" w:date="2015-09-09T09:18:00Z"/>
          <w:rFonts w:ascii="Times New Roman" w:hAnsi="Times New Roman"/>
          <w:sz w:val="24"/>
          <w:szCs w:val="24"/>
          <w:lang w:val="ru-RU"/>
        </w:rPr>
      </w:pPr>
      <w:r w:rsidRPr="00295C83">
        <w:rPr>
          <w:rFonts w:ascii="Times New Roman" w:hAnsi="Times New Roman"/>
          <w:sz w:val="24"/>
          <w:szCs w:val="24"/>
          <w:lang w:val="ru-RU"/>
          <w:rPrChange w:id="547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t>Гарантийные обязательства</w:t>
      </w:r>
      <w:r w:rsidR="00CC23E5" w:rsidRPr="00295C83">
        <w:rPr>
          <w:rFonts w:ascii="Times New Roman" w:hAnsi="Times New Roman"/>
          <w:sz w:val="24"/>
          <w:szCs w:val="24"/>
          <w:lang w:val="ru-RU"/>
          <w:rPrChange w:id="548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t xml:space="preserve"> </w:t>
      </w:r>
    </w:p>
    <w:p w:rsidR="004D7F92" w:rsidRPr="00295C83" w:rsidRDefault="004D7F92" w:rsidP="004D7F92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sz w:val="24"/>
          <w:szCs w:val="24"/>
          <w:lang w:val="ru-RU"/>
          <w:rPrChange w:id="549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pPrChange w:id="550" w:author="Прокофьева Елена Геннадьевна" w:date="2015-09-09T09:18:00Z">
          <w:pPr>
            <w:pStyle w:val="N-zag"/>
            <w:keepNext/>
            <w:numPr>
              <w:numId w:val="8"/>
            </w:numPr>
            <w:tabs>
              <w:tab w:val="num" w:pos="360"/>
            </w:tabs>
            <w:spacing w:before="0" w:after="0"/>
            <w:ind w:left="357" w:hanging="357"/>
          </w:pPr>
        </w:pPrChange>
      </w:pP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55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5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Исполнитель гарантирует полное, своевременное и качественное в</w:t>
      </w:r>
      <w:r w:rsidR="00E25257" w:rsidRPr="00295C83">
        <w:rPr>
          <w:rFonts w:ascii="Times New Roman" w:hAnsi="Times New Roman"/>
          <w:b w:val="0"/>
          <w:sz w:val="24"/>
          <w:szCs w:val="24"/>
          <w:lang w:val="ru-RU"/>
          <w:rPrChange w:id="55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ыполнение всех условий Договора, а также гарантирует возможность эксплуатации Тренажеров на протяжении гарантийного срока</w:t>
      </w:r>
      <w:r w:rsidR="00E25257" w:rsidRPr="00295C83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55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5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Гарантийный период работы </w:t>
      </w:r>
      <w:r w:rsidR="00EE7D44" w:rsidRPr="00295C83">
        <w:rPr>
          <w:rFonts w:ascii="Times New Roman" w:hAnsi="Times New Roman"/>
          <w:b w:val="0"/>
          <w:sz w:val="24"/>
          <w:szCs w:val="24"/>
          <w:lang w:val="ru-RU"/>
          <w:rPrChange w:id="55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Тренажера и его 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55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программного обеспечения составляет 24 месяца с момента подписания Акта сдачи-приемки работ по последнему этапу Договора.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55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proofErr w:type="gramStart"/>
      <w:r w:rsidRPr="00295C83">
        <w:rPr>
          <w:rFonts w:ascii="Times New Roman" w:hAnsi="Times New Roman"/>
          <w:b w:val="0"/>
          <w:sz w:val="24"/>
          <w:szCs w:val="24"/>
          <w:lang w:val="ru-RU"/>
          <w:rPrChange w:id="55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Исполнитель обеспечит в период разработки и внедрения тренажерного комплекса и в гарантийный период безусловное исправление ошибок в программном обеспечении Тренажера, поставленному по Договору, на следующих условиях:</w:t>
      </w:r>
      <w:proofErr w:type="gramEnd"/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56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6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Информация об ошибках в работе программного обеспечения Тренажера должна передаваться Исполнителю в письменной форме.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6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Исполнитель в течение 14-ти рабочих дней после получения необходимых данных об ошибках в работе программного обеспечения тренажерного комплекса обязан устранить их своими силами и за свой счет. В том случае, если Исполнитель не устранил ошибки в течение 14-ти рабочих дней, Заказчик вправе устранить их за свой счет и взыскать с Исполнителя затраты и штраф согласно п.7.2.</w:t>
      </w:r>
    </w:p>
    <w:p w:rsidR="00C0586E" w:rsidRPr="00295C83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  <w:rPrChange w:id="56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6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Если исправление ошибок в работе программного обеспечения тренажерного комплекса силами </w:t>
      </w:r>
      <w:r w:rsidRPr="00295C83">
        <w:rPr>
          <w:rFonts w:ascii="Times New Roman" w:hAnsi="Times New Roman" w:hint="eastAsia"/>
          <w:b w:val="0"/>
          <w:sz w:val="24"/>
          <w:szCs w:val="24"/>
          <w:lang w:val="ru-RU"/>
          <w:rPrChange w:id="565" w:author="Прокофьева Елена Геннадьевна" w:date="2015-09-09T09:17:00Z">
            <w:rPr>
              <w:rFonts w:ascii="Times New Roman" w:hAnsi="Times New Roman" w:hint="eastAsia"/>
              <w:b w:val="0"/>
              <w:sz w:val="24"/>
              <w:szCs w:val="24"/>
              <w:lang w:val="ru-RU"/>
            </w:rPr>
          </w:rPrChange>
        </w:rPr>
        <w:t>Заказчика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56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невозможно, Исполнитель в согласованный с </w:t>
      </w:r>
      <w:r w:rsidRPr="00295C83">
        <w:rPr>
          <w:rFonts w:ascii="Times New Roman" w:hAnsi="Times New Roman" w:hint="eastAsia"/>
          <w:b w:val="0"/>
          <w:sz w:val="24"/>
          <w:szCs w:val="24"/>
          <w:lang w:val="ru-RU"/>
          <w:rPrChange w:id="567" w:author="Прокофьева Елена Геннадьевна" w:date="2015-09-09T09:17:00Z">
            <w:rPr>
              <w:rFonts w:ascii="Times New Roman" w:hAnsi="Times New Roman" w:hint="eastAsia"/>
              <w:b w:val="0"/>
              <w:sz w:val="24"/>
              <w:szCs w:val="24"/>
              <w:lang w:val="ru-RU"/>
            </w:rPr>
          </w:rPrChange>
        </w:rPr>
        <w:t>Заказчиком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56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срок после получения необходимых данных направит ему исправленную версию прикладного программного обеспечения.</w:t>
      </w:r>
    </w:p>
    <w:p w:rsidR="00435F85" w:rsidRPr="00295C83" w:rsidRDefault="00435F85" w:rsidP="00435F85">
      <w:pPr>
        <w:pStyle w:val="N-zag"/>
        <w:numPr>
          <w:ilvl w:val="1"/>
          <w:numId w:val="8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  <w:lang w:val="ru-RU"/>
          <w:rPrChange w:id="569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70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 xml:space="preserve"> Исполнитель гарантирует своевременное устранение недостатков и дефектов, выявленных при приемке работ и в течение гарантийного срока на выполненные работы.</w:t>
      </w:r>
      <w:r w:rsidR="00EE7D44" w:rsidRPr="00295C83">
        <w:rPr>
          <w:lang w:val="ru-RU"/>
        </w:rPr>
        <w:t xml:space="preserve"> </w:t>
      </w:r>
      <w:r w:rsidR="00EE7D44" w:rsidRPr="00295C83">
        <w:rPr>
          <w:rFonts w:ascii="Times New Roman" w:hAnsi="Times New Roman"/>
          <w:b w:val="0"/>
          <w:sz w:val="24"/>
          <w:szCs w:val="24"/>
          <w:lang w:val="ru-RU"/>
          <w:rPrChange w:id="571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Гарантийный срок при этом продлевается на период устранения дефектов.</w:t>
      </w:r>
    </w:p>
    <w:p w:rsidR="00E25257" w:rsidRPr="00295C83" w:rsidRDefault="00E25257" w:rsidP="003F6D53">
      <w:pPr>
        <w:pStyle w:val="N-zag"/>
        <w:spacing w:before="0" w:after="0"/>
        <w:ind w:left="36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:rsidR="00A0786A" w:rsidRPr="004D7F92" w:rsidRDefault="00C0586E" w:rsidP="00BB370F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ins w:id="572" w:author="Прокофьева Елена Геннадьевна" w:date="2015-09-09T09:19:00Z"/>
          <w:rFonts w:ascii="Times New Roman" w:hAnsi="Times New Roman"/>
          <w:sz w:val="24"/>
          <w:szCs w:val="24"/>
          <w:rPrChange w:id="573" w:author="Прокофьева Елена Геннадьевна" w:date="2015-09-09T09:19:00Z">
            <w:rPr>
              <w:ins w:id="574" w:author="Прокофьева Елена Геннадьевна" w:date="2015-09-09T09:19:00Z"/>
              <w:rFonts w:ascii="Times New Roman" w:hAnsi="Times New Roman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sz w:val="24"/>
          <w:szCs w:val="24"/>
          <w:lang w:val="ru-RU"/>
          <w:rPrChange w:id="575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t>Ответственность</w:t>
      </w:r>
    </w:p>
    <w:p w:rsidR="004D7F92" w:rsidRPr="00295C83" w:rsidRDefault="004D7F92" w:rsidP="004D7F92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sz w:val="24"/>
          <w:szCs w:val="24"/>
          <w:rPrChange w:id="576" w:author="Прокофьева Елена Геннадьевна" w:date="2015-09-09T09:17:00Z">
            <w:rPr>
              <w:rFonts w:ascii="Times New Roman" w:hAnsi="Times New Roman"/>
              <w:sz w:val="24"/>
              <w:szCs w:val="24"/>
            </w:rPr>
          </w:rPrChange>
        </w:rPr>
        <w:pPrChange w:id="577" w:author="Прокофьева Елена Геннадьевна" w:date="2015-09-09T09:19:00Z">
          <w:pPr>
            <w:pStyle w:val="N-zag"/>
            <w:keepNext/>
            <w:numPr>
              <w:numId w:val="8"/>
            </w:numPr>
            <w:tabs>
              <w:tab w:val="num" w:pos="360"/>
            </w:tabs>
            <w:spacing w:before="0" w:after="0"/>
            <w:ind w:left="357" w:hanging="357"/>
          </w:pPr>
        </w:pPrChange>
      </w:pP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57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proofErr w:type="gramStart"/>
      <w:r w:rsidRPr="00295C83">
        <w:rPr>
          <w:rFonts w:ascii="Times New Roman" w:hAnsi="Times New Roman"/>
          <w:b w:val="0"/>
          <w:sz w:val="24"/>
          <w:szCs w:val="24"/>
          <w:lang w:val="ru-RU"/>
          <w:rPrChange w:id="57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В случае нарушения Исполнителем сроков </w:t>
      </w:r>
      <w:r w:rsidR="00EE7D44" w:rsidRPr="00295C83">
        <w:rPr>
          <w:rFonts w:ascii="Times New Roman" w:hAnsi="Times New Roman"/>
          <w:b w:val="0"/>
          <w:sz w:val="24"/>
          <w:szCs w:val="24"/>
          <w:lang w:val="ru-RU"/>
          <w:rPrChange w:id="58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выполнения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58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работ, Исполнитель обязуется уплатить Заказчику  пеню в размере 0,1 %</w:t>
      </w:r>
      <w:r w:rsidR="00CC23E5" w:rsidRPr="00295C83">
        <w:rPr>
          <w:rFonts w:ascii="Times New Roman" w:hAnsi="Times New Roman"/>
          <w:b w:val="0"/>
          <w:sz w:val="24"/>
          <w:szCs w:val="24"/>
          <w:lang w:val="ru-RU"/>
          <w:rPrChange w:id="58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58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</w:t>
      </w:r>
      <w:r w:rsidR="00CC23E5" w:rsidRPr="00295C83">
        <w:rPr>
          <w:rFonts w:ascii="Times New Roman" w:hAnsi="Times New Roman"/>
          <w:b w:val="0"/>
          <w:sz w:val="24"/>
          <w:szCs w:val="24"/>
          <w:lang w:val="ru-RU"/>
          <w:rPrChange w:id="58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от стоимости </w:t>
      </w:r>
      <w:r w:rsidR="00EE7D44" w:rsidRPr="00295C83">
        <w:rPr>
          <w:rFonts w:ascii="Times New Roman" w:hAnsi="Times New Roman"/>
          <w:b w:val="0"/>
          <w:sz w:val="24"/>
          <w:szCs w:val="24"/>
          <w:lang w:val="ru-RU"/>
          <w:rPrChange w:id="58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несвоевременно выполненных работ по Эт</w:t>
      </w:r>
      <w:r w:rsidR="00A0786A" w:rsidRPr="00295C83">
        <w:rPr>
          <w:rFonts w:ascii="Times New Roman" w:hAnsi="Times New Roman"/>
          <w:b w:val="0"/>
          <w:sz w:val="24"/>
          <w:szCs w:val="24"/>
          <w:lang w:val="ru-RU"/>
          <w:rPrChange w:id="58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апу работ (</w:t>
      </w:r>
      <w:r w:rsidR="00EE7D44" w:rsidRPr="00295C83">
        <w:rPr>
          <w:rFonts w:ascii="Times New Roman" w:hAnsi="Times New Roman"/>
          <w:b w:val="0"/>
          <w:sz w:val="24"/>
          <w:szCs w:val="24"/>
          <w:lang w:val="ru-RU"/>
          <w:rPrChange w:id="58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 соответствии с п. 2.2.</w:t>
      </w:r>
      <w:proofErr w:type="gramEnd"/>
      <w:r w:rsidR="00A0786A" w:rsidRPr="00295C83">
        <w:rPr>
          <w:rFonts w:ascii="Times New Roman" w:hAnsi="Times New Roman"/>
          <w:b w:val="0"/>
          <w:sz w:val="24"/>
          <w:szCs w:val="24"/>
          <w:lang w:val="ru-RU"/>
          <w:rPrChange w:id="58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</w:t>
      </w:r>
      <w:proofErr w:type="gramStart"/>
      <w:r w:rsidR="00A0786A" w:rsidRPr="00295C83">
        <w:rPr>
          <w:rFonts w:ascii="Times New Roman" w:hAnsi="Times New Roman"/>
          <w:b w:val="0"/>
          <w:sz w:val="24"/>
          <w:szCs w:val="24"/>
          <w:lang w:val="ru-RU"/>
          <w:rPrChange w:id="58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Договора) за каждый день просрочки, но не более 10% от стоимости Этапа работ</w:t>
      </w:r>
      <w:r w:rsidR="00EE7D44" w:rsidRPr="00295C83">
        <w:rPr>
          <w:rFonts w:ascii="Times New Roman" w:hAnsi="Times New Roman"/>
          <w:b w:val="0"/>
          <w:sz w:val="24"/>
          <w:szCs w:val="24"/>
          <w:lang w:val="ru-RU"/>
          <w:rPrChange w:id="59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</w:t>
      </w:r>
      <w:r w:rsidR="00CC23E5" w:rsidRPr="00295C83">
        <w:rPr>
          <w:rFonts w:ascii="Times New Roman" w:hAnsi="Times New Roman"/>
          <w:b w:val="0"/>
          <w:sz w:val="24"/>
          <w:szCs w:val="24"/>
          <w:lang w:val="ru-RU"/>
          <w:rPrChange w:id="59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работ</w:t>
      </w:r>
      <w:r w:rsidR="00A0786A" w:rsidRPr="00295C83">
        <w:rPr>
          <w:rFonts w:ascii="Times New Roman" w:hAnsi="Times New Roman"/>
          <w:b w:val="0"/>
          <w:sz w:val="24"/>
          <w:szCs w:val="24"/>
          <w:lang w:val="ru-RU"/>
          <w:rPrChange w:id="59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.</w:t>
      </w:r>
      <w:proofErr w:type="gramEnd"/>
      <w:r w:rsidR="00CC23E5" w:rsidRPr="00295C83">
        <w:rPr>
          <w:rFonts w:ascii="Times New Roman" w:hAnsi="Times New Roman"/>
          <w:b w:val="0"/>
          <w:sz w:val="24"/>
          <w:szCs w:val="24"/>
          <w:lang w:val="ru-RU"/>
          <w:rPrChange w:id="59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59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 случае нарушения Исполнителем сроков выполнения работ по последнему этапу Исполнитель обязуется уплатить Заказчику  пеню в размере 0,1 % от стоимости работ по договору, но не более 10% от стоимости работ по договору. При этом в случае нарушения Исполнителем срока выполнения работ по этапу № 2 или № 3 более чем на 30 календарных дней, либо отказа/уклонения Исполнителя от выполнения работ по этапу № 2 или № 3, Заказчик вправе отказаться от исполнения договора. Результат работы по договору в этом случае признается не достигнутым, Исполнитель обязуется возвратить Заказчику ранее полученные суммы по договору в течение трех дней со дня получения уведомления Заказчика.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59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9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 случае нарушения Исполнителем срока устранения ошибок согласно п.6.3.2 Исполнитель уплачивает Заказчику штраф в сумме 50 000 руб. за каждый день нарушения срока.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59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59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работ за каждый день просрочки, но не более 10% от просроченной суммы.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59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0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Уплата пени не освобождают </w:t>
      </w:r>
      <w:r w:rsidRPr="00295C83">
        <w:rPr>
          <w:rFonts w:ascii="Times New Roman" w:hAnsi="Times New Roman" w:hint="eastAsia"/>
          <w:b w:val="0"/>
          <w:sz w:val="24"/>
          <w:szCs w:val="24"/>
          <w:lang w:val="ru-RU"/>
          <w:rPrChange w:id="601" w:author="Прокофьева Елена Геннадьевна" w:date="2015-09-09T09:17:00Z">
            <w:rPr>
              <w:rFonts w:ascii="Times New Roman" w:hAnsi="Times New Roman" w:hint="eastAsia"/>
              <w:b w:val="0"/>
              <w:sz w:val="24"/>
              <w:szCs w:val="24"/>
              <w:lang w:val="ru-RU"/>
            </w:rPr>
          </w:rPrChange>
        </w:rPr>
        <w:t>Заказчика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60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и Исполнителя от исполнения своих обязательств по Договору.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0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0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 случае несвоевременной (пункт 4.4.3) сдачи работником Исполнителя либо субподрядчика пропусков Исполнитель уплачивает Заказчику штраф в размере  1 500   рублей за каждый несданный пропуск.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0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0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В случае нарушения Исполнителем или субподрядчиком требований статьи 4 (пункты 4.4.4÷4.4.10) Исполнитель обязуется в течение 5 дней со дня получения требования Заказчика уплатить Заказчику штраф в размере </w:t>
      </w:r>
      <w:r w:rsidR="00DD0343" w:rsidRPr="00295C83">
        <w:rPr>
          <w:rFonts w:ascii="Times New Roman" w:hAnsi="Times New Roman"/>
          <w:b w:val="0"/>
          <w:sz w:val="24"/>
          <w:szCs w:val="24"/>
          <w:lang w:val="ru-RU"/>
          <w:rPrChange w:id="60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3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60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0 000 рублей за каждое допущенное нарушение, кроме нарушений, описанных в пункт</w:t>
      </w:r>
      <w:r w:rsidR="005912C7" w:rsidRPr="00295C83">
        <w:rPr>
          <w:rFonts w:ascii="Times New Roman" w:hAnsi="Times New Roman"/>
          <w:b w:val="0"/>
          <w:sz w:val="24"/>
          <w:szCs w:val="24"/>
          <w:lang w:val="ru-RU"/>
          <w:rPrChange w:id="60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е 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61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7.7.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1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proofErr w:type="gramStart"/>
      <w:r w:rsidRPr="00295C83">
        <w:rPr>
          <w:rFonts w:ascii="Times New Roman" w:hAnsi="Times New Roman"/>
          <w:b w:val="0"/>
          <w:sz w:val="24"/>
          <w:szCs w:val="24"/>
          <w:lang w:val="ru-RU"/>
          <w:rPrChange w:id="61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В случае нарушения работником Исполнителя либо субподрядчика «Положения о пропускном и внутриобъектовом режимах на территории ОАО «Славнефть-ЯНОС», выразившегося в появлении на территории  Заказчика в состоянии алкогольного, наркотического  или иного токсического опьянения, Исполнитель выплачивает Заказчику штраф в размере </w:t>
      </w:r>
      <w:r w:rsidR="009E45E4" w:rsidRPr="00295C83">
        <w:rPr>
          <w:rFonts w:ascii="Times New Roman" w:hAnsi="Times New Roman"/>
          <w:b w:val="0"/>
          <w:sz w:val="24"/>
          <w:szCs w:val="24"/>
          <w:lang w:val="ru-RU"/>
          <w:rPrChange w:id="61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10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61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0 000 рублей за каждый такой установленный факт.</w:t>
      </w:r>
      <w:proofErr w:type="gramEnd"/>
      <w:r w:rsidRPr="00295C83">
        <w:rPr>
          <w:rFonts w:ascii="Times New Roman" w:hAnsi="Times New Roman"/>
          <w:b w:val="0"/>
          <w:sz w:val="24"/>
          <w:szCs w:val="24"/>
          <w:lang w:val="ru-RU"/>
          <w:rPrChange w:id="61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В случае совершения нарушения групп</w:t>
      </w:r>
      <w:r w:rsidR="009E45E4" w:rsidRPr="00295C83">
        <w:rPr>
          <w:rFonts w:ascii="Times New Roman" w:hAnsi="Times New Roman"/>
          <w:b w:val="0"/>
          <w:sz w:val="24"/>
          <w:szCs w:val="24"/>
          <w:lang w:val="ru-RU"/>
          <w:rPrChange w:id="61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ой лиц сумма штрафа составляет 2</w:t>
      </w:r>
      <w:r w:rsidRPr="00295C83">
        <w:rPr>
          <w:rFonts w:ascii="Times New Roman" w:hAnsi="Times New Roman"/>
          <w:b w:val="0"/>
          <w:sz w:val="24"/>
          <w:szCs w:val="24"/>
          <w:lang w:val="ru-RU"/>
          <w:rPrChange w:id="61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00 000  рублей.</w:t>
      </w:r>
    </w:p>
    <w:p w:rsidR="00CE18B2" w:rsidRPr="00295C83" w:rsidRDefault="00CE18B2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1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proofErr w:type="gramStart"/>
      <w:r w:rsidRPr="00295C83">
        <w:rPr>
          <w:rFonts w:ascii="Times New Roman" w:hAnsi="Times New Roman"/>
          <w:b w:val="0"/>
          <w:sz w:val="24"/>
          <w:szCs w:val="24"/>
          <w:lang w:val="ru-RU"/>
          <w:rPrChange w:id="619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В случае, если Исполнитель в нарушение требований пункта 4.4.18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Исполнитель обязан возместить Заказчику все понесенные либо предъявленные в этой связи расходы</w:t>
      </w:r>
      <w:r w:rsidRPr="00295C83">
        <w:rPr>
          <w:rFonts w:asciiTheme="minorHAnsi" w:hAnsiTheme="minorHAnsi"/>
          <w:lang w:val="ru-RU"/>
        </w:rPr>
        <w:t>.</w:t>
      </w:r>
      <w:proofErr w:type="gramEnd"/>
    </w:p>
    <w:p w:rsidR="00CE18B2" w:rsidRPr="00295C83" w:rsidRDefault="00CE18B2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20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21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В случае превышения Исполнителем предусмотренного пунктом 4.4.17. максимального процента объема (стоимости) работ, выполняемых субподрядчиками, Исполнитель уплачивает Заказчику штраф в размере 40% стоимости работ, выполненных субподрядчиками сверх стоимости работ, которые могут быть поручены субподрядчику в соответсвии с п. 4.4.17, но не менее 50 000 руб. за каждый установленный факт.</w:t>
      </w:r>
    </w:p>
    <w:p w:rsidR="00CE18B2" w:rsidRPr="00295C83" w:rsidRDefault="00BB370F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22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23" w:author="Прокофьева Елена Геннадьевна" w:date="2015-09-09T09:17:00Z">
            <w:rPr>
              <w:rFonts w:ascii="Times New Roman" w:hAnsi="Times New Roman"/>
              <w:b w:val="0"/>
              <w:color w:val="FF0000"/>
              <w:sz w:val="24"/>
              <w:szCs w:val="24"/>
              <w:lang w:val="ru-RU"/>
            </w:rPr>
          </w:rPrChange>
        </w:rPr>
        <w:t>В случае неисполнения исполнителем обязанностей, предусмотренных п. 4.4.22, Исполнитель уплачивает Заказчику штраф в размере  10 000 рублей за каждого работника Исполнителя и/или субподрядчика, в отношении которого не было исполнено обязательство по страхованию в соответствии с п. 4.4.22  договора.</w:t>
      </w:r>
    </w:p>
    <w:p w:rsidR="00C0586E" w:rsidRPr="00295C83" w:rsidRDefault="00C0586E" w:rsidP="00C0586E">
      <w:pPr>
        <w:pStyle w:val="N-zag"/>
        <w:spacing w:before="0" w:after="0" w:line="247" w:lineRule="auto"/>
        <w:ind w:left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4D7F92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ins w:id="624" w:author="Прокофьева Елена Геннадьевна" w:date="2015-09-09T09:19:00Z"/>
          <w:rFonts w:ascii="Times New Roman" w:hAnsi="Times New Roman"/>
          <w:sz w:val="24"/>
          <w:szCs w:val="24"/>
          <w:rPrChange w:id="625" w:author="Прокофьева Елена Геннадьевна" w:date="2015-09-09T09:19:00Z">
            <w:rPr>
              <w:ins w:id="626" w:author="Прокофьева Елена Геннадьевна" w:date="2015-09-09T09:19:00Z"/>
              <w:rFonts w:ascii="Times New Roman" w:hAnsi="Times New Roman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sz w:val="24"/>
          <w:szCs w:val="24"/>
          <w:lang w:val="ru-RU"/>
          <w:rPrChange w:id="627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t>Аpбитpаж</w:t>
      </w:r>
    </w:p>
    <w:p w:rsidR="004D7F92" w:rsidRPr="00295C83" w:rsidRDefault="004D7F92" w:rsidP="004D7F92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sz w:val="24"/>
          <w:szCs w:val="24"/>
          <w:rPrChange w:id="628" w:author="Прокофьева Елена Геннадьевна" w:date="2015-09-09T09:17:00Z">
            <w:rPr>
              <w:rFonts w:ascii="Times New Roman" w:hAnsi="Times New Roman"/>
              <w:sz w:val="24"/>
              <w:szCs w:val="24"/>
            </w:rPr>
          </w:rPrChange>
        </w:rPr>
        <w:pPrChange w:id="629" w:author="Прокофьева Елена Геннадьевна" w:date="2015-09-09T09:19:00Z">
          <w:pPr>
            <w:pStyle w:val="N-zag"/>
            <w:keepNext/>
            <w:numPr>
              <w:numId w:val="8"/>
            </w:numPr>
            <w:tabs>
              <w:tab w:val="num" w:pos="360"/>
            </w:tabs>
            <w:spacing w:before="0" w:after="0"/>
            <w:ind w:left="357" w:hanging="357"/>
          </w:pPr>
        </w:pPrChange>
      </w:pP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3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3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Все претензии, споры и разногласия, которые могут возникнуть из настоящего Договора или в связи с ним, будут по возможности разрешаться путем переговоров между Сторонами.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3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3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 случае, если Стороны не придут к соглашению, дело подлежит рассмотрению в Арбитражном суде по местонахождению Заказчика.</w:t>
      </w:r>
    </w:p>
    <w:p w:rsidR="00C0586E" w:rsidRPr="00295C83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sz w:val="16"/>
          <w:szCs w:val="16"/>
          <w:lang w:val="ru-RU"/>
          <w:rPrChange w:id="634" w:author="Прокофьева Елена Геннадьевна" w:date="2015-09-09T09:17:00Z">
            <w:rPr>
              <w:rFonts w:ascii="Times New Roman" w:hAnsi="Times New Roman"/>
              <w:b w:val="0"/>
              <w:sz w:val="16"/>
              <w:szCs w:val="16"/>
              <w:lang w:val="ru-RU"/>
            </w:rPr>
          </w:rPrChange>
        </w:rPr>
      </w:pPr>
    </w:p>
    <w:p w:rsidR="00C0586E" w:rsidRPr="004D7F92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ins w:id="635" w:author="Прокофьева Елена Геннадьевна" w:date="2015-09-09T09:19:00Z"/>
          <w:rFonts w:ascii="Times New Roman" w:hAnsi="Times New Roman"/>
          <w:sz w:val="24"/>
          <w:szCs w:val="24"/>
          <w:rPrChange w:id="636" w:author="Прокофьева Елена Геннадьевна" w:date="2015-09-09T09:19:00Z">
            <w:rPr>
              <w:ins w:id="637" w:author="Прокофьева Елена Геннадьевна" w:date="2015-09-09T09:19:00Z"/>
              <w:rFonts w:ascii="Times New Roman" w:hAnsi="Times New Roman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sz w:val="24"/>
          <w:szCs w:val="24"/>
          <w:rPrChange w:id="638" w:author="Прокофьева Елена Геннадьевна" w:date="2015-09-09T09:17:00Z">
            <w:rPr>
              <w:rFonts w:ascii="Times New Roman" w:hAnsi="Times New Roman"/>
              <w:sz w:val="24"/>
              <w:szCs w:val="24"/>
            </w:rPr>
          </w:rPrChange>
        </w:rPr>
        <w:t>Фоpс-</w:t>
      </w:r>
      <w:r w:rsidRPr="00295C83">
        <w:rPr>
          <w:rFonts w:ascii="Times New Roman" w:hAnsi="Times New Roman"/>
          <w:sz w:val="24"/>
          <w:szCs w:val="24"/>
          <w:lang w:val="ru-RU"/>
          <w:rPrChange w:id="639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t>мажор</w:t>
      </w:r>
    </w:p>
    <w:p w:rsidR="004D7F92" w:rsidRPr="00295C83" w:rsidRDefault="004D7F92" w:rsidP="004D7F92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sz w:val="24"/>
          <w:szCs w:val="24"/>
          <w:rPrChange w:id="640" w:author="Прокофьева Елена Геннадьевна" w:date="2015-09-09T09:17:00Z">
            <w:rPr>
              <w:rFonts w:ascii="Times New Roman" w:hAnsi="Times New Roman"/>
              <w:sz w:val="24"/>
              <w:szCs w:val="24"/>
            </w:rPr>
          </w:rPrChange>
        </w:rPr>
        <w:pPrChange w:id="641" w:author="Прокофьева Елена Геннадьевна" w:date="2015-09-09T09:19:00Z">
          <w:pPr>
            <w:pStyle w:val="N-zag"/>
            <w:keepNext/>
            <w:numPr>
              <w:numId w:val="8"/>
            </w:numPr>
            <w:tabs>
              <w:tab w:val="num" w:pos="360"/>
            </w:tabs>
            <w:spacing w:before="0" w:after="0"/>
            <w:ind w:left="357" w:hanging="357"/>
          </w:pPr>
        </w:pPrChange>
      </w:pP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4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proofErr w:type="gramStart"/>
      <w:r w:rsidRPr="00295C83">
        <w:rPr>
          <w:rFonts w:ascii="Times New Roman" w:hAnsi="Times New Roman"/>
          <w:b w:val="0"/>
          <w:sz w:val="24"/>
          <w:szCs w:val="24"/>
          <w:lang w:val="ru-RU"/>
          <w:rPrChange w:id="64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Если возникают какие-либо обстоятельства, препятствующие полному или частичному выполнению любой из Сторон их соответственных обязательств по Договору, а именно: пожар, террористические акты, военные операции любого характера, блокада или любые другие обстоятельства, не подвластные Сторонам, время, обусловленное для выполнения этих обязательств будет продлено на период, равный тому, в течение которого такие обстоятельства останутся в силе.</w:t>
      </w:r>
      <w:proofErr w:type="gramEnd"/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4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4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Если вышеуказанные обстоятельства продолжаются более двух месяцев, каждая Сторона имеет право отказаться от выполнения своих обязательств по Договору, и в таком случае ни одна из Сторон не имеет права требовать от другой Стороны компенсации какого-либо возможного ущерба.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4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4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двух месяцев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586E" w:rsidRPr="00295C83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sz w:val="16"/>
          <w:szCs w:val="16"/>
          <w:lang w:val="ru-RU"/>
          <w:rPrChange w:id="648" w:author="Прокофьева Елена Геннадьевна" w:date="2015-09-09T09:17:00Z">
            <w:rPr>
              <w:rFonts w:ascii="Times New Roman" w:hAnsi="Times New Roman"/>
              <w:b w:val="0"/>
              <w:sz w:val="16"/>
              <w:szCs w:val="16"/>
              <w:lang w:val="ru-RU"/>
            </w:rPr>
          </w:rPrChange>
        </w:rPr>
      </w:pPr>
    </w:p>
    <w:p w:rsidR="00C0586E" w:rsidRPr="004D7F92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ins w:id="649" w:author="Прокофьева Елена Геннадьевна" w:date="2015-09-09T09:19:00Z"/>
          <w:rFonts w:ascii="Times New Roman" w:hAnsi="Times New Roman"/>
          <w:sz w:val="24"/>
          <w:szCs w:val="24"/>
          <w:rPrChange w:id="650" w:author="Прокофьева Елена Геннадьевна" w:date="2015-09-09T09:19:00Z">
            <w:rPr>
              <w:ins w:id="651" w:author="Прокофьева Елена Геннадьевна" w:date="2015-09-09T09:19:00Z"/>
              <w:rFonts w:ascii="Times New Roman" w:hAnsi="Times New Roman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sz w:val="26"/>
          <w:szCs w:val="26"/>
          <w:lang w:val="ru-RU"/>
          <w:rPrChange w:id="652" w:author="Прокофьева Елена Геннадьевна" w:date="2015-09-09T09:17:00Z">
            <w:rPr>
              <w:rFonts w:ascii="Times New Roman" w:hAnsi="Times New Roman"/>
              <w:sz w:val="26"/>
              <w:szCs w:val="26"/>
              <w:lang w:val="ru-RU"/>
            </w:rPr>
          </w:rPrChange>
        </w:rPr>
        <w:t xml:space="preserve"> </w:t>
      </w:r>
      <w:r w:rsidRPr="00295C83">
        <w:rPr>
          <w:rFonts w:ascii="Times New Roman" w:hAnsi="Times New Roman"/>
          <w:sz w:val="24"/>
          <w:szCs w:val="24"/>
          <w:lang w:val="ru-RU"/>
          <w:rPrChange w:id="653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t>Конфиденциальность</w:t>
      </w:r>
    </w:p>
    <w:p w:rsidR="004D7F92" w:rsidRPr="00295C83" w:rsidRDefault="004D7F92" w:rsidP="004D7F92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sz w:val="24"/>
          <w:szCs w:val="24"/>
          <w:rPrChange w:id="654" w:author="Прокофьева Елена Геннадьевна" w:date="2015-09-09T09:17:00Z">
            <w:rPr>
              <w:rFonts w:ascii="Times New Roman" w:hAnsi="Times New Roman"/>
              <w:sz w:val="24"/>
              <w:szCs w:val="24"/>
            </w:rPr>
          </w:rPrChange>
        </w:rPr>
        <w:pPrChange w:id="655" w:author="Прокофьева Елена Геннадьевна" w:date="2015-09-09T09:19:00Z">
          <w:pPr>
            <w:pStyle w:val="N-zag"/>
            <w:keepNext/>
            <w:numPr>
              <w:numId w:val="8"/>
            </w:numPr>
            <w:tabs>
              <w:tab w:val="num" w:pos="360"/>
            </w:tabs>
            <w:spacing w:before="0" w:after="0"/>
            <w:ind w:left="357" w:hanging="357"/>
          </w:pPr>
        </w:pPrChange>
      </w:pP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5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5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Исполнитель/Заказчик берет на себя обязательство не разглашать какому-либо третьему лицу и не использовать для других целей, кроме как для исполнения целей настоящего Договора, часть или полный комплект рабочей документации и/или информацию любого характера, полученных от Заказчика/Исполнителя без его предварительного письменного согласия.</w:t>
      </w:r>
    </w:p>
    <w:p w:rsidR="00C0586E" w:rsidRPr="00295C83" w:rsidRDefault="00C0586E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  <w:rPrChange w:id="658" w:author="Прокофьева Елена Геннадьевна" w:date="2015-09-09T09:17:00Z">
            <w:rPr>
              <w:rFonts w:ascii="Times New Roman" w:hAnsi="Times New Roman"/>
              <w:b w:val="0"/>
              <w:sz w:val="16"/>
              <w:szCs w:val="16"/>
              <w:lang w:val="ru-RU"/>
            </w:rPr>
          </w:rPrChange>
        </w:rPr>
      </w:pPr>
    </w:p>
    <w:p w:rsidR="00C0586E" w:rsidRPr="004D7F92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ins w:id="659" w:author="Прокофьева Елена Геннадьевна" w:date="2015-09-09T09:19:00Z"/>
          <w:rFonts w:ascii="Times New Roman" w:hAnsi="Times New Roman"/>
          <w:sz w:val="24"/>
          <w:szCs w:val="24"/>
          <w:rPrChange w:id="660" w:author="Прокофьева Елена Геннадьевна" w:date="2015-09-09T09:19:00Z">
            <w:rPr>
              <w:ins w:id="661" w:author="Прокофьева Елена Геннадьевна" w:date="2015-09-09T09:19:00Z"/>
              <w:rFonts w:ascii="Times New Roman" w:hAnsi="Times New Roman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sz w:val="24"/>
          <w:szCs w:val="24"/>
          <w:lang w:val="ru-RU"/>
          <w:rPrChange w:id="662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t xml:space="preserve"> Особые обязательства Сторон</w:t>
      </w:r>
    </w:p>
    <w:p w:rsidR="004D7F92" w:rsidRPr="00295C83" w:rsidRDefault="004D7F92" w:rsidP="004D7F92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sz w:val="24"/>
          <w:szCs w:val="24"/>
          <w:rPrChange w:id="663" w:author="Прокофьева Елена Геннадьевна" w:date="2015-09-09T09:17:00Z">
            <w:rPr>
              <w:rFonts w:ascii="Times New Roman" w:hAnsi="Times New Roman"/>
              <w:sz w:val="24"/>
              <w:szCs w:val="24"/>
            </w:rPr>
          </w:rPrChange>
        </w:rPr>
        <w:pPrChange w:id="664" w:author="Прокофьева Елена Геннадьевна" w:date="2015-09-09T09:19:00Z">
          <w:pPr>
            <w:pStyle w:val="N-zag"/>
            <w:keepNext/>
            <w:numPr>
              <w:numId w:val="8"/>
            </w:numPr>
            <w:tabs>
              <w:tab w:val="num" w:pos="360"/>
            </w:tabs>
            <w:spacing w:before="0" w:after="0"/>
            <w:ind w:left="357" w:hanging="357"/>
          </w:pPr>
        </w:pPrChange>
      </w:pP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6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proofErr w:type="gramStart"/>
      <w:r w:rsidRPr="00295C83">
        <w:rPr>
          <w:rFonts w:ascii="Times New Roman" w:hAnsi="Times New Roman"/>
          <w:b w:val="0"/>
          <w:sz w:val="24"/>
          <w:szCs w:val="24"/>
          <w:lang w:val="ru-RU"/>
          <w:rPrChange w:id="66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6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6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6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7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 </w:t>
      </w:r>
      <w:proofErr w:type="gramStart"/>
      <w:r w:rsidRPr="00295C83">
        <w:rPr>
          <w:rFonts w:ascii="Times New Roman" w:hAnsi="Times New Roman"/>
          <w:b w:val="0"/>
          <w:sz w:val="24"/>
          <w:szCs w:val="24"/>
          <w:lang w:val="ru-RU"/>
          <w:rPrChange w:id="67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C0586E" w:rsidRPr="00295C83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7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7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C0586E" w:rsidRPr="00295C83" w:rsidRDefault="00C0586E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  <w:rPrChange w:id="674" w:author="Прокофьева Елена Геннадьевна" w:date="2015-09-09T09:17:00Z">
            <w:rPr>
              <w:rFonts w:ascii="Times New Roman" w:hAnsi="Times New Roman"/>
              <w:b w:val="0"/>
              <w:sz w:val="16"/>
              <w:szCs w:val="16"/>
              <w:lang w:val="ru-RU"/>
            </w:rPr>
          </w:rPrChange>
        </w:rPr>
      </w:pPr>
    </w:p>
    <w:p w:rsidR="00C0586E" w:rsidRPr="004D7F92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ins w:id="675" w:author="Прокофьева Елена Геннадьевна" w:date="2015-09-09T09:19:00Z"/>
          <w:rFonts w:ascii="Times New Roman" w:hAnsi="Times New Roman"/>
          <w:b w:val="0"/>
          <w:sz w:val="24"/>
          <w:szCs w:val="24"/>
          <w:lang w:val="ru-RU"/>
          <w:rPrChange w:id="676" w:author="Прокофьева Елена Геннадьевна" w:date="2015-09-09T09:19:00Z">
            <w:rPr>
              <w:ins w:id="677" w:author="Прокофьева Елена Геннадьевна" w:date="2015-09-09T09:19:00Z"/>
              <w:rFonts w:ascii="Times New Roman" w:hAnsi="Times New Roman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sz w:val="24"/>
          <w:szCs w:val="24"/>
          <w:lang w:val="ru-RU"/>
          <w:rPrChange w:id="678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t xml:space="preserve"> Заключительные положения</w:t>
      </w:r>
    </w:p>
    <w:p w:rsidR="004D7F92" w:rsidRPr="00295C83" w:rsidRDefault="004D7F92" w:rsidP="004D7F92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b w:val="0"/>
          <w:sz w:val="24"/>
          <w:szCs w:val="24"/>
          <w:lang w:val="ru-RU"/>
          <w:rPrChange w:id="67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pPrChange w:id="680" w:author="Прокофьева Елена Геннадьевна" w:date="2015-09-09T09:19:00Z">
          <w:pPr>
            <w:pStyle w:val="N-zag"/>
            <w:keepNext/>
            <w:numPr>
              <w:numId w:val="8"/>
            </w:numPr>
            <w:tabs>
              <w:tab w:val="num" w:pos="360"/>
            </w:tabs>
            <w:spacing w:before="0" w:after="0"/>
            <w:ind w:left="357" w:hanging="357"/>
          </w:pPr>
        </w:pPrChange>
      </w:pPr>
    </w:p>
    <w:p w:rsidR="00C0586E" w:rsidRPr="00295C83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8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8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Все приложения, упомянутые в Договоре, являются его неотъемлемыми частями.</w:t>
      </w:r>
    </w:p>
    <w:p w:rsidR="00C0586E" w:rsidRPr="00295C83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8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8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Исполнитель гарантирует полную конфиденциальность информации, передаваемой Заказчиком для выполнения работ по Договору.</w:t>
      </w:r>
    </w:p>
    <w:p w:rsidR="00C0586E" w:rsidRPr="00295C83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8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8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Право собственности на Тренажер и техническую документацию переходит от Исполнителя к Заказчику после подписания Акта сдачи-приемки по последнему этапу Работ. Авторское право на все разрабатываемое математическое и алгоритмическое обеспечение Компьютерного тренажерного комплекса сохраняется за Исполнителем.</w:t>
      </w:r>
    </w:p>
    <w:p w:rsidR="00C0586E" w:rsidRPr="00295C83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8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8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Исполнитель гарантирует, что на момент вступления Договора в силу, ничего неизвестно о правах третьих лиц на объекты интеллектуальной собственности, которые могли быть нарушены в связи с заключением Договора. В случае если к Заказчику будут предъявлены претензии или иски по поводу нарушения прав третьих лиц, связанных с настоящим Договором, Исполнитель обязуется за свой счет урегулировать такие претензии или предпринять иные действия, исключающие возникновение убытков у Заказчика. Заказчик обязан незамедлительно уведомить Исполнителя о полученных претензиях о нарушении прав интеллектуальной собственности третьих лиц и предоставить Исполнителю всю имеющуюся информацию. Исполнитель не несет ответственность за любые соглашения, договоренности, компромиссы и пр., а  также не возмещает никакие расходы и компенсации, в том числе юридические и судебные расходы, достигнутые и понесенные Заказчиком без предварительного письменного согласия Исполнителя. Исполнитель не несет ответственность за нарушения прав интеллектуальной собственности третьих лиц в случае, если такие нарушения возникли в результате модификации программного обеспечения Тренажера без предварительного письменного согласия Заказчика, либо в результате использования программного обеспечения Тренажера не по его назначению.</w:t>
      </w:r>
    </w:p>
    <w:p w:rsidR="00C0586E" w:rsidRPr="00295C83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8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9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Исполнитель гарантирует, что права на распространение программного обеспечения принадлежат ему на законных основаниях.</w:t>
      </w:r>
    </w:p>
    <w:p w:rsidR="00C0586E" w:rsidRPr="00295C83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9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9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Заказчик имеет право на копирование программного обеспечения для архивных целей в количестве четырех единиц. Дополнительное количество копий согласовывается Сторонами. </w:t>
      </w:r>
    </w:p>
    <w:p w:rsidR="00C0586E" w:rsidRPr="00295C83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93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94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Любые поправки и дополнения к Договору являются действительными только в том случае, если они выполнены в письменной форме и подписаны должным образом уполномоченными представителями Сторон.</w:t>
      </w:r>
    </w:p>
    <w:p w:rsidR="00C0586E" w:rsidRPr="00295C83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9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9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Для быстроты обмена информацией Стороны используют электронную, факсимильную и иную связь с обязательным последующим предоставлением оригиналов документов в течение 20 дней.</w:t>
      </w:r>
    </w:p>
    <w:p w:rsidR="00C0586E" w:rsidRPr="00295C83" w:rsidRDefault="00C0586E" w:rsidP="0027384B">
      <w:pPr>
        <w:pStyle w:val="N-zag"/>
        <w:keepLines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9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69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После того, как Договор подписан, все любые предыдущие переговоры и корреспонденция, имеющая к этому отношение, считаются потерявшими законную силу.</w:t>
      </w:r>
    </w:p>
    <w:p w:rsidR="00C0586E" w:rsidRPr="00295C83" w:rsidRDefault="00C0586E" w:rsidP="0027384B">
      <w:pPr>
        <w:pStyle w:val="N-zag"/>
        <w:keepLines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69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70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Настоящий Договор вступает в силу с момента его подписания Сторонами и действует  до момента окончания гарантийного периода работы (согласно пункта 6.2. настоящего договора) программного обеспечения Тренажера, а в части взаиморасчетов - до их полного урегулирования.</w:t>
      </w:r>
    </w:p>
    <w:p w:rsidR="00C0586E" w:rsidRPr="00295C83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  <w:rPrChange w:id="70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702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Договор составлен на русском языке в двух экземплярах, имеющих одинаковую юридическую силу, по одному для каждой Стороны.</w:t>
      </w:r>
    </w:p>
    <w:p w:rsidR="00C0586E" w:rsidRPr="00295C83" w:rsidRDefault="00C0586E" w:rsidP="00C0586E">
      <w:pPr>
        <w:pStyle w:val="N-zag"/>
        <w:spacing w:after="120" w:line="247" w:lineRule="auto"/>
        <w:ind w:firstLine="709"/>
        <w:jc w:val="both"/>
        <w:rPr>
          <w:rFonts w:ascii="Times New Roman" w:hAnsi="Times New Roman"/>
          <w:sz w:val="24"/>
          <w:szCs w:val="24"/>
          <w:lang w:val="ru-RU"/>
          <w:rPrChange w:id="703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sz w:val="24"/>
          <w:szCs w:val="24"/>
          <w:lang w:val="ru-RU"/>
          <w:rPrChange w:id="704" w:author="Прокофьева Елена Геннадьевна" w:date="2015-09-09T09:17:00Z">
            <w:rPr>
              <w:rFonts w:ascii="Times New Roman" w:hAnsi="Times New Roman"/>
              <w:sz w:val="24"/>
              <w:szCs w:val="24"/>
              <w:lang w:val="ru-RU"/>
            </w:rPr>
          </w:rPrChange>
        </w:rPr>
        <w:t>Приложения.</w:t>
      </w:r>
    </w:p>
    <w:p w:rsidR="00C0586E" w:rsidRPr="00295C83" w:rsidRDefault="00C0586E" w:rsidP="00C0586E">
      <w:pPr>
        <w:pStyle w:val="N-zag"/>
        <w:spacing w:before="0" w:after="0" w:line="247" w:lineRule="auto"/>
        <w:ind w:left="709"/>
        <w:jc w:val="both"/>
        <w:rPr>
          <w:rFonts w:ascii="Times New Roman" w:hAnsi="Times New Roman"/>
          <w:b w:val="0"/>
          <w:sz w:val="24"/>
          <w:szCs w:val="24"/>
          <w:lang w:val="ru-RU"/>
          <w:rPrChange w:id="705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706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К настоящему Договору прилагаются и составляют неотъемлемую его часть:</w:t>
      </w:r>
    </w:p>
    <w:p w:rsidR="00C0586E" w:rsidRPr="00295C83" w:rsidRDefault="00C0586E" w:rsidP="00B40C03">
      <w:pPr>
        <w:pStyle w:val="N-zag"/>
        <w:spacing w:line="247" w:lineRule="auto"/>
        <w:ind w:left="142" w:firstLine="567"/>
        <w:jc w:val="both"/>
        <w:rPr>
          <w:rFonts w:ascii="Times New Roman" w:hAnsi="Times New Roman"/>
          <w:b w:val="0"/>
          <w:sz w:val="24"/>
          <w:szCs w:val="24"/>
          <w:lang w:val="ru-RU"/>
          <w:rPrChange w:id="707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  <w:r w:rsidRPr="00295C83">
        <w:rPr>
          <w:rFonts w:ascii="Times New Roman" w:hAnsi="Times New Roman"/>
          <w:b w:val="0"/>
          <w:sz w:val="24"/>
          <w:szCs w:val="24"/>
          <w:lang w:val="ru-RU"/>
          <w:rPrChange w:id="708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1. </w:t>
      </w:r>
      <w:r w:rsidR="00B40C03" w:rsidRPr="00295C83">
        <w:rPr>
          <w:rFonts w:ascii="Times New Roman" w:hAnsi="Times New Roman"/>
          <w:b w:val="0"/>
          <w:sz w:val="24"/>
          <w:szCs w:val="24"/>
          <w:lang w:val="ru-RU"/>
          <w:rPrChange w:id="709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>Техническое задание на разработку, настройку, поставку и внедрение компьютерного тренажерного комплекса для обучения технологического персонала установки гидроочистки дизельного топлива цеха №4 ОАО «Славнефть-ЯНОС»</w:t>
      </w:r>
      <w:r w:rsidR="00660466" w:rsidRPr="00295C83">
        <w:rPr>
          <w:rFonts w:ascii="Times New Roman" w:hAnsi="Times New Roman"/>
          <w:b w:val="0"/>
          <w:sz w:val="24"/>
          <w:szCs w:val="24"/>
          <w:lang w:val="ru-RU"/>
          <w:rPrChange w:id="710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  <w:t xml:space="preserve"> от 19.08.2015 г.</w:t>
      </w:r>
    </w:p>
    <w:p w:rsidR="00677B23" w:rsidRPr="00295C83" w:rsidRDefault="00677B23" w:rsidP="00C0586E">
      <w:pPr>
        <w:pStyle w:val="N-zag"/>
        <w:spacing w:before="0" w:after="0" w:line="247" w:lineRule="auto"/>
        <w:ind w:left="142" w:firstLine="567"/>
        <w:jc w:val="both"/>
        <w:rPr>
          <w:rFonts w:ascii="Times New Roman" w:hAnsi="Times New Roman"/>
          <w:b w:val="0"/>
          <w:sz w:val="24"/>
          <w:szCs w:val="24"/>
          <w:lang w:val="ru-RU"/>
          <w:rPrChange w:id="711" w:author="Прокофьева Елена Геннадьевна" w:date="2015-09-09T09:17:00Z">
            <w:rPr>
              <w:rFonts w:ascii="Times New Roman" w:hAnsi="Times New Roman"/>
              <w:b w:val="0"/>
              <w:sz w:val="24"/>
              <w:szCs w:val="24"/>
              <w:lang w:val="ru-RU"/>
            </w:rPr>
          </w:rPrChange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28"/>
        <w:gridCol w:w="4791"/>
      </w:tblGrid>
      <w:tr w:rsidR="00C0586E" w:rsidRPr="00295C83" w:rsidTr="004319E2">
        <w:tc>
          <w:tcPr>
            <w:tcW w:w="4928" w:type="dxa"/>
          </w:tcPr>
          <w:p w:rsidR="00C0586E" w:rsidRPr="00295C83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  <w:rPrChange w:id="712" w:author="Прокофьева Елена Геннадьевна" w:date="2015-09-09T09:17:00Z">
                  <w:rPr>
                    <w:rFonts w:ascii="Times New Roman" w:hAnsi="Times New Roman"/>
                    <w:b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b/>
                <w:sz w:val="24"/>
                <w:szCs w:val="24"/>
                <w:lang w:val="ru-RU"/>
                <w:rPrChange w:id="713" w:author="Прокофьева Елена Геннадьевна" w:date="2015-09-09T09:17:00Z">
                  <w:rPr>
                    <w:rFonts w:ascii="Times New Roman" w:hAnsi="Times New Roman"/>
                    <w:b/>
                    <w:sz w:val="24"/>
                    <w:szCs w:val="24"/>
                    <w:lang w:val="ru-RU"/>
                  </w:rPr>
                </w:rPrChange>
              </w:rPr>
              <w:t>ИСПОЛНИТЕЛЬ:</w:t>
            </w:r>
          </w:p>
          <w:p w:rsidR="00C0586E" w:rsidRPr="00295C83" w:rsidRDefault="00C0586E" w:rsidP="00677B23">
            <w:pPr>
              <w:rPr>
                <w:u w:val="single"/>
                <w:rPrChange w:id="714" w:author="Прокофьева Елена Геннадьевна" w:date="2015-09-09T09:17:00Z">
                  <w:rPr>
                    <w:color w:val="000000"/>
                    <w:u w:val="single"/>
                  </w:rPr>
                </w:rPrChange>
              </w:rPr>
            </w:pPr>
          </w:p>
        </w:tc>
        <w:tc>
          <w:tcPr>
            <w:tcW w:w="4791" w:type="dxa"/>
          </w:tcPr>
          <w:p w:rsidR="00C0586E" w:rsidRPr="00295C83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  <w:rPrChange w:id="715" w:author="Прокофьева Елена Геннадьевна" w:date="2015-09-09T09:17:00Z">
                  <w:rPr>
                    <w:rFonts w:ascii="Times New Roman" w:hAnsi="Times New Roman"/>
                    <w:b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b/>
                <w:sz w:val="24"/>
                <w:szCs w:val="24"/>
                <w:lang w:val="ru-RU"/>
                <w:rPrChange w:id="716" w:author="Прокофьева Елена Геннадьевна" w:date="2015-09-09T09:17:00Z">
                  <w:rPr>
                    <w:rFonts w:ascii="Times New Roman" w:hAnsi="Times New Roman"/>
                    <w:b/>
                    <w:color w:val="000000"/>
                    <w:sz w:val="24"/>
                    <w:szCs w:val="24"/>
                    <w:lang w:val="ru-RU"/>
                  </w:rPr>
                </w:rPrChange>
              </w:rPr>
              <w:t>ЗАКАЗЧИК:</w:t>
            </w:r>
          </w:p>
          <w:p w:rsidR="00C0586E" w:rsidRPr="00295C83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  <w:rPrChange w:id="717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18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ОАО «Славнефть-ЯНОС».</w:t>
            </w:r>
          </w:p>
          <w:p w:rsidR="00C0586E" w:rsidRPr="00295C83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  <w:rPrChange w:id="719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20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 xml:space="preserve">Место нахождения: 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295C83">
                <w:rPr>
                  <w:rFonts w:ascii="Times New Roman" w:hAnsi="Times New Roman"/>
                  <w:sz w:val="24"/>
                  <w:szCs w:val="24"/>
                  <w:lang w:val="ru-RU"/>
                  <w:rPrChange w:id="721" w:author="Прокофьева Елена Геннадьевна" w:date="2015-09-09T09:17:00Z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</w:rPrChange>
                </w:rPr>
                <w:t>150023, г</w:t>
              </w:r>
            </w:smartTag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22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. Ярославль, Московский проспект, д. 130</w:t>
            </w:r>
          </w:p>
          <w:p w:rsidR="00C0586E" w:rsidRPr="00295C83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  <w:rPrChange w:id="723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24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Почт</w:t>
            </w:r>
            <w:proofErr w:type="gramStart"/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25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.</w:t>
            </w:r>
            <w:proofErr w:type="gramEnd"/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26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 xml:space="preserve"> </w:t>
            </w:r>
            <w:proofErr w:type="gramStart"/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27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а</w:t>
            </w:r>
            <w:proofErr w:type="gramEnd"/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28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 xml:space="preserve">дрес: </w:t>
            </w:r>
            <w:smartTag w:uri="urn:schemas-microsoft-com:office:smarttags" w:element="metricconverter">
              <w:smartTagPr>
                <w:attr w:name="ProductID" w:val="150000, г"/>
              </w:smartTagPr>
              <w:r w:rsidRPr="00295C83">
                <w:rPr>
                  <w:rFonts w:ascii="Times New Roman" w:hAnsi="Times New Roman"/>
                  <w:sz w:val="24"/>
                  <w:szCs w:val="24"/>
                  <w:lang w:val="ru-RU"/>
                  <w:rPrChange w:id="729" w:author="Прокофьева Елена Геннадьевна" w:date="2015-09-09T09:17:00Z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</w:rPrChange>
                </w:rPr>
                <w:t>150000, г</w:t>
              </w:r>
            </w:smartTag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30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. Ярославль, ГКП, Московский проспект, д. 130</w:t>
            </w:r>
          </w:p>
          <w:p w:rsidR="00C0586E" w:rsidRPr="00295C83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  <w:rPrChange w:id="731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32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Тел. (4852) 44-03-57 Факс (4852) 47-18-74</w:t>
            </w:r>
          </w:p>
          <w:p w:rsidR="00C0586E" w:rsidRPr="00295C83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  <w:rPrChange w:id="733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34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ИНН 7601001107, КПП 760401001</w:t>
            </w:r>
          </w:p>
          <w:p w:rsidR="00C0586E" w:rsidRPr="00295C83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  <w:rPrChange w:id="735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36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ОКПО 00149765, ОГРН 1027600788544</w:t>
            </w:r>
          </w:p>
          <w:p w:rsidR="00C0586E" w:rsidRPr="00295C83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  <w:rPrChange w:id="737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proofErr w:type="gramStart"/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38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р</w:t>
            </w:r>
            <w:proofErr w:type="gramEnd"/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39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/счет № 40702810200004268190</w:t>
            </w:r>
          </w:p>
          <w:p w:rsidR="00C0586E" w:rsidRPr="00295C83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  <w:rPrChange w:id="740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41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в ОАО АКБ «</w:t>
            </w:r>
            <w:proofErr w:type="spellStart"/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42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Еврофинанс</w:t>
            </w:r>
            <w:proofErr w:type="spellEnd"/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43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 xml:space="preserve"> </w:t>
            </w:r>
            <w:proofErr w:type="spellStart"/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44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Моснарбанк</w:t>
            </w:r>
            <w:proofErr w:type="spellEnd"/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45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 xml:space="preserve">» </w:t>
            </w:r>
          </w:p>
          <w:p w:rsidR="00C0586E" w:rsidRPr="00295C83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  <w:rPrChange w:id="746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47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г. Москва</w:t>
            </w:r>
          </w:p>
          <w:p w:rsidR="00C0586E" w:rsidRPr="00295C83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lang w:val="ru-RU"/>
                <w:rPrChange w:id="748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proofErr w:type="spellStart"/>
            <w:proofErr w:type="gramStart"/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49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корр</w:t>
            </w:r>
            <w:proofErr w:type="spellEnd"/>
            <w:proofErr w:type="gramEnd"/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50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/счет № 30101810900000000204</w:t>
            </w:r>
          </w:p>
          <w:p w:rsidR="00C0586E" w:rsidRPr="00295C83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sz w:val="24"/>
                <w:szCs w:val="24"/>
                <w:u w:val="single"/>
                <w:lang w:val="ru-RU"/>
                <w:rPrChange w:id="751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u w:val="single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52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БИК 044525204</w:t>
            </w:r>
          </w:p>
        </w:tc>
      </w:tr>
    </w:tbl>
    <w:p w:rsidR="00C0586E" w:rsidRPr="00295C83" w:rsidRDefault="00C0586E" w:rsidP="00677B23">
      <w:pPr>
        <w:pStyle w:val="ContractBased"/>
        <w:rPr>
          <w:rFonts w:ascii="Times New Roman" w:hAnsi="Times New Roman"/>
          <w:sz w:val="16"/>
          <w:szCs w:val="16"/>
          <w:lang w:val="ru-RU"/>
          <w:rPrChange w:id="753" w:author="Прокофьева Елена Геннадьевна" w:date="2015-09-09T09:17:00Z">
            <w:rPr>
              <w:rFonts w:ascii="Times New Roman" w:hAnsi="Times New Roman"/>
              <w:color w:val="000000"/>
              <w:sz w:val="16"/>
              <w:szCs w:val="16"/>
              <w:lang w:val="ru-RU"/>
            </w:rPr>
          </w:rPrChange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295C83" w:rsidRPr="00295C83" w:rsidTr="004319E2">
        <w:trPr>
          <w:cantSplit/>
        </w:trPr>
        <w:tc>
          <w:tcPr>
            <w:tcW w:w="4928" w:type="dxa"/>
          </w:tcPr>
          <w:p w:rsidR="00C0586E" w:rsidRPr="00295C83" w:rsidRDefault="00C0586E" w:rsidP="00677B23">
            <w:pPr>
              <w:widowControl w:val="0"/>
            </w:pPr>
            <w:r w:rsidRPr="00295C83">
              <w:t>От ИСПОЛНИТЕЛЯ:</w:t>
            </w:r>
          </w:p>
          <w:p w:rsidR="00C0586E" w:rsidRPr="00295C83" w:rsidRDefault="00C0586E" w:rsidP="00677B23">
            <w:pPr>
              <w:widowControl w:val="0"/>
              <w:rPr>
                <w:rPrChange w:id="754" w:author="Прокофьева Елена Геннадьевна" w:date="2015-09-09T09:17:00Z">
                  <w:rPr/>
                </w:rPrChange>
              </w:rPr>
            </w:pPr>
          </w:p>
          <w:p w:rsidR="00C0586E" w:rsidRPr="00295C83" w:rsidRDefault="00C0586E" w:rsidP="00677B23">
            <w:pPr>
              <w:widowControl w:val="0"/>
              <w:rPr>
                <w:rPrChange w:id="755" w:author="Прокофьева Елена Геннадьевна" w:date="2015-09-09T09:17:00Z">
                  <w:rPr/>
                </w:rPrChange>
              </w:rPr>
            </w:pPr>
          </w:p>
          <w:p w:rsidR="00C0586E" w:rsidRPr="00295C83" w:rsidRDefault="00C0586E" w:rsidP="00677B23">
            <w:pPr>
              <w:pStyle w:val="ContractBased"/>
              <w:rPr>
                <w:rFonts w:ascii="Times New Roman" w:hAnsi="Times New Roman"/>
                <w:sz w:val="24"/>
                <w:szCs w:val="24"/>
                <w:lang w:val="ru-RU"/>
                <w:rPrChange w:id="756" w:author="Прокофьева Елена Геннадьевна" w:date="2015-09-09T09:17:00Z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</w:rPrChange>
              </w:rPr>
            </w:pPr>
          </w:p>
        </w:tc>
        <w:tc>
          <w:tcPr>
            <w:tcW w:w="4819" w:type="dxa"/>
          </w:tcPr>
          <w:p w:rsidR="00C0586E" w:rsidRPr="00295C83" w:rsidRDefault="00C0586E" w:rsidP="00677B23">
            <w:pPr>
              <w:pStyle w:val="ContractBased"/>
              <w:jc w:val="left"/>
              <w:rPr>
                <w:rFonts w:ascii="Times New Roman" w:hAnsi="Times New Roman"/>
                <w:sz w:val="24"/>
                <w:szCs w:val="24"/>
                <w:lang w:val="ru-RU"/>
                <w:rPrChange w:id="757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58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От ЗАКАЗЧИКА:</w:t>
            </w:r>
          </w:p>
          <w:p w:rsidR="00C0586E" w:rsidRPr="00295C83" w:rsidRDefault="00C0586E" w:rsidP="00677B23">
            <w:pPr>
              <w:pStyle w:val="PP"/>
              <w:spacing w:after="0"/>
              <w:ind w:firstLine="0"/>
              <w:rPr>
                <w:szCs w:val="24"/>
                <w:lang w:val="ru-RU"/>
                <w:rPrChange w:id="759" w:author="Прокофьева Елена Геннадьевна" w:date="2015-09-09T09:17:00Z">
                  <w:rPr>
                    <w:color w:val="000000"/>
                    <w:szCs w:val="24"/>
                    <w:lang w:val="ru-RU"/>
                  </w:rPr>
                </w:rPrChange>
              </w:rPr>
            </w:pPr>
            <w:r w:rsidRPr="00295C83">
              <w:rPr>
                <w:szCs w:val="24"/>
                <w:lang w:val="ru-RU"/>
                <w:rPrChange w:id="760" w:author="Прокофьева Елена Геннадьевна" w:date="2015-09-09T09:17:00Z">
                  <w:rPr>
                    <w:color w:val="000000"/>
                    <w:szCs w:val="24"/>
                    <w:lang w:val="ru-RU"/>
                  </w:rPr>
                </w:rPrChange>
              </w:rPr>
              <w:t>Генеральный директор</w:t>
            </w:r>
          </w:p>
          <w:p w:rsidR="00C0586E" w:rsidRPr="00295C83" w:rsidRDefault="00C0586E" w:rsidP="00677B23">
            <w:pPr>
              <w:pStyle w:val="H"/>
              <w:spacing w:before="0"/>
              <w:rPr>
                <w:rFonts w:ascii="Times New Roman" w:hAnsi="Times New Roman"/>
                <w:sz w:val="24"/>
                <w:szCs w:val="24"/>
                <w:lang w:val="ru-RU"/>
                <w:rPrChange w:id="761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62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>ОАО «Славнефть-ЯНОС»</w:t>
            </w:r>
          </w:p>
          <w:p w:rsidR="00C0586E" w:rsidRPr="00295C83" w:rsidRDefault="00C0586E" w:rsidP="00677B23">
            <w:pPr>
              <w:jc w:val="right"/>
              <w:rPr>
                <w:rPrChange w:id="763" w:author="Прокофьева Елена Геннадьевна" w:date="2015-09-09T09:17:00Z">
                  <w:rPr>
                    <w:color w:val="000000"/>
                  </w:rPr>
                </w:rPrChange>
              </w:rPr>
            </w:pPr>
          </w:p>
          <w:p w:rsidR="00C0586E" w:rsidRPr="00295C83" w:rsidRDefault="00C0586E" w:rsidP="00677B23">
            <w:pPr>
              <w:jc w:val="right"/>
              <w:rPr>
                <w:rPrChange w:id="764" w:author="Прокофьева Елена Геннадьевна" w:date="2015-09-09T09:17:00Z">
                  <w:rPr>
                    <w:color w:val="000000"/>
                  </w:rPr>
                </w:rPrChange>
              </w:rPr>
            </w:pPr>
          </w:p>
          <w:p w:rsidR="00C0586E" w:rsidRPr="00295C83" w:rsidRDefault="00C0586E" w:rsidP="00677B23">
            <w:pPr>
              <w:jc w:val="right"/>
              <w:rPr>
                <w:rPrChange w:id="765" w:author="Прокофьева Елена Геннадьевна" w:date="2015-09-09T09:17:00Z">
                  <w:rPr>
                    <w:color w:val="000000"/>
                  </w:rPr>
                </w:rPrChange>
              </w:rPr>
            </w:pPr>
          </w:p>
          <w:p w:rsidR="00C0586E" w:rsidRPr="00295C83" w:rsidRDefault="00C0586E" w:rsidP="00677B23">
            <w:pPr>
              <w:pStyle w:val="PP"/>
              <w:spacing w:after="0"/>
              <w:ind w:firstLine="0"/>
              <w:jc w:val="left"/>
              <w:rPr>
                <w:szCs w:val="24"/>
                <w:lang w:val="ru-RU"/>
                <w:rPrChange w:id="766" w:author="Прокофьева Елена Геннадьевна" w:date="2015-09-09T09:17:00Z">
                  <w:rPr>
                    <w:color w:val="000000"/>
                    <w:szCs w:val="24"/>
                    <w:lang w:val="ru-RU"/>
                  </w:rPr>
                </w:rPrChange>
              </w:rPr>
            </w:pPr>
            <w:r w:rsidRPr="00295C83">
              <w:rPr>
                <w:szCs w:val="24"/>
                <w:lang w:val="ru-RU"/>
                <w:rPrChange w:id="767" w:author="Прокофьева Елена Геннадьевна" w:date="2015-09-09T09:17:00Z">
                  <w:rPr>
                    <w:color w:val="000000"/>
                    <w:szCs w:val="24"/>
                    <w:lang w:val="ru-RU"/>
                  </w:rPr>
                </w:rPrChange>
              </w:rPr>
              <w:t xml:space="preserve">____________________ </w:t>
            </w:r>
            <w:r w:rsidRPr="00295C83">
              <w:rPr>
                <w:b/>
                <w:spacing w:val="20"/>
                <w:szCs w:val="24"/>
                <w:lang w:val="ru-RU"/>
                <w:rPrChange w:id="768" w:author="Прокофьева Елена Геннадьевна" w:date="2015-09-09T09:17:00Z">
                  <w:rPr>
                    <w:b/>
                    <w:color w:val="000000"/>
                    <w:spacing w:val="20"/>
                    <w:szCs w:val="24"/>
                    <w:lang w:val="ru-RU"/>
                  </w:rPr>
                </w:rPrChange>
              </w:rPr>
              <w:t>А.А.Никитин</w:t>
            </w:r>
          </w:p>
          <w:p w:rsidR="00C0586E" w:rsidRPr="00295C83" w:rsidRDefault="00C0586E" w:rsidP="00677B23">
            <w:pPr>
              <w:rPr>
                <w:rPrChange w:id="769" w:author="Прокофьева Елена Геннадьевна" w:date="2015-09-09T09:17:00Z">
                  <w:rPr>
                    <w:color w:val="000000"/>
                  </w:rPr>
                </w:rPrChange>
              </w:rPr>
            </w:pPr>
          </w:p>
          <w:p w:rsidR="00C0586E" w:rsidRPr="00295C83" w:rsidRDefault="00C0586E" w:rsidP="00677B23">
            <w:pPr>
              <w:pStyle w:val="ContractBased"/>
              <w:rPr>
                <w:rFonts w:ascii="Times New Roman" w:hAnsi="Times New Roman"/>
                <w:sz w:val="24"/>
                <w:szCs w:val="24"/>
                <w:lang w:val="ru-RU"/>
                <w:rPrChange w:id="770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</w:pPr>
            <w:r w:rsidRPr="00295C83">
              <w:rPr>
                <w:rFonts w:ascii="Times New Roman" w:hAnsi="Times New Roman"/>
                <w:sz w:val="24"/>
                <w:szCs w:val="24"/>
                <w:lang w:val="ru-RU"/>
                <w:rPrChange w:id="771" w:author="Прокофьева Елена Геннадьевна" w:date="2015-09-09T09:17:00Z">
                  <w:rPr>
                    <w:rFonts w:ascii="Times New Roman" w:hAnsi="Times New Roman"/>
                    <w:color w:val="000000"/>
                    <w:sz w:val="24"/>
                    <w:szCs w:val="24"/>
                    <w:lang w:val="ru-RU"/>
                  </w:rPr>
                </w:rPrChange>
              </w:rPr>
              <w:t xml:space="preserve">     М.П.</w:t>
            </w:r>
          </w:p>
        </w:tc>
      </w:tr>
    </w:tbl>
    <w:p w:rsidR="00D470C1" w:rsidRPr="00BD3C19" w:rsidRDefault="00D470C1" w:rsidP="00DF41E6">
      <w:pPr>
        <w:spacing w:line="276" w:lineRule="auto"/>
        <w:ind w:left="-426"/>
        <w:jc w:val="right"/>
      </w:pPr>
    </w:p>
    <w:sectPr w:rsidR="00D470C1" w:rsidRPr="00BD3C19" w:rsidSect="00DF41E6">
      <w:footerReference w:type="default" r:id="rId9"/>
      <w:pgSz w:w="11907" w:h="16840" w:code="9"/>
      <w:pgMar w:top="568" w:right="851" w:bottom="709" w:left="1418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3A7" w:rsidRDefault="003373A7">
      <w:r>
        <w:separator/>
      </w:r>
    </w:p>
  </w:endnote>
  <w:endnote w:type="continuationSeparator" w:id="0">
    <w:p w:rsidR="003373A7" w:rsidRDefault="00337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5D5" w:rsidRDefault="000F5037">
    <w:pPr>
      <w:pStyle w:val="aa"/>
      <w:jc w:val="right"/>
    </w:pPr>
    <w:r>
      <w:fldChar w:fldCharType="begin"/>
    </w:r>
    <w:r w:rsidR="00613B7B">
      <w:instrText xml:space="preserve"> PAGE   \* MERGEFORMAT </w:instrText>
    </w:r>
    <w:r>
      <w:fldChar w:fldCharType="separate"/>
    </w:r>
    <w:r w:rsidR="0086439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3A7" w:rsidRDefault="003373A7">
      <w:r>
        <w:separator/>
      </w:r>
    </w:p>
  </w:footnote>
  <w:footnote w:type="continuationSeparator" w:id="0">
    <w:p w:rsidR="003373A7" w:rsidRDefault="00337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1B467E77"/>
    <w:multiLevelType w:val="multilevel"/>
    <w:tmpl w:val="19F65AE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4AA270D"/>
    <w:multiLevelType w:val="multilevel"/>
    <w:tmpl w:val="CBCE3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5DE55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4E7211F"/>
    <w:multiLevelType w:val="hybridMultilevel"/>
    <w:tmpl w:val="95FA362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30257C"/>
    <w:multiLevelType w:val="multilevel"/>
    <w:tmpl w:val="A0BCE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DE81438"/>
    <w:multiLevelType w:val="multilevel"/>
    <w:tmpl w:val="58AC43D0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>
    <w:nsid w:val="64F60030"/>
    <w:multiLevelType w:val="multilevel"/>
    <w:tmpl w:val="7E54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BCC15D6"/>
    <w:multiLevelType w:val="multilevel"/>
    <w:tmpl w:val="C100C26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"/>
  </w:num>
  <w:num w:numId="5">
    <w:abstractNumId w:val="2"/>
  </w:num>
  <w:num w:numId="6">
    <w:abstractNumId w:val="17"/>
  </w:num>
  <w:num w:numId="7">
    <w:abstractNumId w:val="11"/>
  </w:num>
  <w:num w:numId="8">
    <w:abstractNumId w:val="20"/>
  </w:num>
  <w:num w:numId="9">
    <w:abstractNumId w:val="21"/>
  </w:num>
  <w:num w:numId="10">
    <w:abstractNumId w:val="18"/>
  </w:num>
  <w:num w:numId="11">
    <w:abstractNumId w:val="7"/>
  </w:num>
  <w:num w:numId="12">
    <w:abstractNumId w:val="16"/>
  </w:num>
  <w:num w:numId="13">
    <w:abstractNumId w:val="14"/>
  </w:num>
  <w:num w:numId="14">
    <w:abstractNumId w:val="12"/>
  </w:num>
  <w:num w:numId="15">
    <w:abstractNumId w:val="15"/>
  </w:num>
  <w:num w:numId="16">
    <w:abstractNumId w:val="8"/>
  </w:num>
  <w:num w:numId="17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9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0BEE"/>
    <w:rsid w:val="00022E74"/>
    <w:rsid w:val="00023563"/>
    <w:rsid w:val="00023B85"/>
    <w:rsid w:val="00026F3D"/>
    <w:rsid w:val="00026FB9"/>
    <w:rsid w:val="000275EE"/>
    <w:rsid w:val="00027701"/>
    <w:rsid w:val="000304E5"/>
    <w:rsid w:val="0003119D"/>
    <w:rsid w:val="00031572"/>
    <w:rsid w:val="00031AAA"/>
    <w:rsid w:val="00031DD8"/>
    <w:rsid w:val="000320A4"/>
    <w:rsid w:val="00035818"/>
    <w:rsid w:val="0003582C"/>
    <w:rsid w:val="00036091"/>
    <w:rsid w:val="00036F40"/>
    <w:rsid w:val="00040BB0"/>
    <w:rsid w:val="000422B3"/>
    <w:rsid w:val="00042698"/>
    <w:rsid w:val="00043C79"/>
    <w:rsid w:val="00043C89"/>
    <w:rsid w:val="00044920"/>
    <w:rsid w:val="000474C4"/>
    <w:rsid w:val="00050DA1"/>
    <w:rsid w:val="000515C8"/>
    <w:rsid w:val="0005220A"/>
    <w:rsid w:val="00053D4D"/>
    <w:rsid w:val="00055966"/>
    <w:rsid w:val="000560E0"/>
    <w:rsid w:val="000563AF"/>
    <w:rsid w:val="00056613"/>
    <w:rsid w:val="00057367"/>
    <w:rsid w:val="00057C10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3046"/>
    <w:rsid w:val="0008503D"/>
    <w:rsid w:val="0008619D"/>
    <w:rsid w:val="000867B2"/>
    <w:rsid w:val="00090775"/>
    <w:rsid w:val="00091D43"/>
    <w:rsid w:val="000920C1"/>
    <w:rsid w:val="00093736"/>
    <w:rsid w:val="00093C03"/>
    <w:rsid w:val="0009498A"/>
    <w:rsid w:val="00094B59"/>
    <w:rsid w:val="0009504A"/>
    <w:rsid w:val="00095653"/>
    <w:rsid w:val="00096C92"/>
    <w:rsid w:val="000A0352"/>
    <w:rsid w:val="000A0938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6DAA"/>
    <w:rsid w:val="000C785B"/>
    <w:rsid w:val="000C785E"/>
    <w:rsid w:val="000C7D02"/>
    <w:rsid w:val="000D0241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69B4"/>
    <w:rsid w:val="000F1F03"/>
    <w:rsid w:val="000F26A0"/>
    <w:rsid w:val="000F3B3E"/>
    <w:rsid w:val="000F41FC"/>
    <w:rsid w:val="000F4877"/>
    <w:rsid w:val="000F49C6"/>
    <w:rsid w:val="000F5037"/>
    <w:rsid w:val="000F53A2"/>
    <w:rsid w:val="000F79B0"/>
    <w:rsid w:val="00101368"/>
    <w:rsid w:val="00101ED5"/>
    <w:rsid w:val="001030FE"/>
    <w:rsid w:val="00103E2A"/>
    <w:rsid w:val="00104750"/>
    <w:rsid w:val="001048B3"/>
    <w:rsid w:val="0010495B"/>
    <w:rsid w:val="00104E79"/>
    <w:rsid w:val="00105802"/>
    <w:rsid w:val="0010607A"/>
    <w:rsid w:val="001063E6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15D64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3D90"/>
    <w:rsid w:val="00184260"/>
    <w:rsid w:val="001859EA"/>
    <w:rsid w:val="0018635D"/>
    <w:rsid w:val="001866A6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450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7E0"/>
    <w:rsid w:val="001B5C12"/>
    <w:rsid w:val="001C0918"/>
    <w:rsid w:val="001C3AD0"/>
    <w:rsid w:val="001C4286"/>
    <w:rsid w:val="001C4E38"/>
    <w:rsid w:val="001C4F73"/>
    <w:rsid w:val="001C7792"/>
    <w:rsid w:val="001C77C6"/>
    <w:rsid w:val="001C7B7E"/>
    <w:rsid w:val="001D3B9D"/>
    <w:rsid w:val="001D4153"/>
    <w:rsid w:val="001D4E72"/>
    <w:rsid w:val="001D513B"/>
    <w:rsid w:val="001D67AE"/>
    <w:rsid w:val="001D7B51"/>
    <w:rsid w:val="001E0608"/>
    <w:rsid w:val="001E06D2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39E5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A2C"/>
    <w:rsid w:val="002049D0"/>
    <w:rsid w:val="00204D30"/>
    <w:rsid w:val="002055EC"/>
    <w:rsid w:val="00205CE2"/>
    <w:rsid w:val="00205E1E"/>
    <w:rsid w:val="00207895"/>
    <w:rsid w:val="00207AEF"/>
    <w:rsid w:val="00211223"/>
    <w:rsid w:val="00211C82"/>
    <w:rsid w:val="002122C8"/>
    <w:rsid w:val="0021443C"/>
    <w:rsid w:val="00215054"/>
    <w:rsid w:val="00215182"/>
    <w:rsid w:val="002163F2"/>
    <w:rsid w:val="00216EF7"/>
    <w:rsid w:val="00216FD7"/>
    <w:rsid w:val="00217BE9"/>
    <w:rsid w:val="00217CDF"/>
    <w:rsid w:val="002217E5"/>
    <w:rsid w:val="00221DE0"/>
    <w:rsid w:val="00222E46"/>
    <w:rsid w:val="00224504"/>
    <w:rsid w:val="00226634"/>
    <w:rsid w:val="0022670A"/>
    <w:rsid w:val="00227352"/>
    <w:rsid w:val="00227E85"/>
    <w:rsid w:val="00230C1C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D11"/>
    <w:rsid w:val="00253EF5"/>
    <w:rsid w:val="002550D7"/>
    <w:rsid w:val="002552F2"/>
    <w:rsid w:val="0025553A"/>
    <w:rsid w:val="002559B0"/>
    <w:rsid w:val="00260013"/>
    <w:rsid w:val="00260F0D"/>
    <w:rsid w:val="00261051"/>
    <w:rsid w:val="00261435"/>
    <w:rsid w:val="00262996"/>
    <w:rsid w:val="00265963"/>
    <w:rsid w:val="00265C94"/>
    <w:rsid w:val="00265CC6"/>
    <w:rsid w:val="002675DD"/>
    <w:rsid w:val="00267787"/>
    <w:rsid w:val="00270C52"/>
    <w:rsid w:val="00270CF5"/>
    <w:rsid w:val="0027116D"/>
    <w:rsid w:val="00271B5F"/>
    <w:rsid w:val="00271DCF"/>
    <w:rsid w:val="0027384B"/>
    <w:rsid w:val="002769C5"/>
    <w:rsid w:val="00277262"/>
    <w:rsid w:val="002779D9"/>
    <w:rsid w:val="00277F01"/>
    <w:rsid w:val="002805AA"/>
    <w:rsid w:val="00280649"/>
    <w:rsid w:val="002825A2"/>
    <w:rsid w:val="00283F0C"/>
    <w:rsid w:val="00284600"/>
    <w:rsid w:val="00284AFF"/>
    <w:rsid w:val="00284D64"/>
    <w:rsid w:val="00285D19"/>
    <w:rsid w:val="002922E9"/>
    <w:rsid w:val="00292DEC"/>
    <w:rsid w:val="002933D3"/>
    <w:rsid w:val="00293D25"/>
    <w:rsid w:val="00294465"/>
    <w:rsid w:val="002947B1"/>
    <w:rsid w:val="0029484B"/>
    <w:rsid w:val="00295C83"/>
    <w:rsid w:val="002975F1"/>
    <w:rsid w:val="002A0141"/>
    <w:rsid w:val="002A0183"/>
    <w:rsid w:val="002A1F5F"/>
    <w:rsid w:val="002A23E8"/>
    <w:rsid w:val="002A3078"/>
    <w:rsid w:val="002A3682"/>
    <w:rsid w:val="002A5B84"/>
    <w:rsid w:val="002A6083"/>
    <w:rsid w:val="002A608F"/>
    <w:rsid w:val="002A6C6F"/>
    <w:rsid w:val="002A7994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B7F5F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EB3"/>
    <w:rsid w:val="002D2F0A"/>
    <w:rsid w:val="002D4034"/>
    <w:rsid w:val="002D56DB"/>
    <w:rsid w:val="002D58F7"/>
    <w:rsid w:val="002D7982"/>
    <w:rsid w:val="002E01DD"/>
    <w:rsid w:val="002E06E1"/>
    <w:rsid w:val="002E0AA9"/>
    <w:rsid w:val="002E15C8"/>
    <w:rsid w:val="002E1C97"/>
    <w:rsid w:val="002E31BD"/>
    <w:rsid w:val="002E3DF9"/>
    <w:rsid w:val="002E3F33"/>
    <w:rsid w:val="002E67A4"/>
    <w:rsid w:val="002F1823"/>
    <w:rsid w:val="002F1D56"/>
    <w:rsid w:val="002F3B38"/>
    <w:rsid w:val="002F4A11"/>
    <w:rsid w:val="002F4C9E"/>
    <w:rsid w:val="002F609B"/>
    <w:rsid w:val="002F653F"/>
    <w:rsid w:val="002F7622"/>
    <w:rsid w:val="002F7D59"/>
    <w:rsid w:val="00301C29"/>
    <w:rsid w:val="003028CD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858"/>
    <w:rsid w:val="00315BB2"/>
    <w:rsid w:val="00317619"/>
    <w:rsid w:val="003177D8"/>
    <w:rsid w:val="0032058F"/>
    <w:rsid w:val="00321DDA"/>
    <w:rsid w:val="00322AC1"/>
    <w:rsid w:val="0032332F"/>
    <w:rsid w:val="00323FB2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5AC"/>
    <w:rsid w:val="003337FC"/>
    <w:rsid w:val="00334178"/>
    <w:rsid w:val="0033585F"/>
    <w:rsid w:val="00336E13"/>
    <w:rsid w:val="003373A7"/>
    <w:rsid w:val="003374C4"/>
    <w:rsid w:val="003376A3"/>
    <w:rsid w:val="00340CB0"/>
    <w:rsid w:val="00340D4F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15EB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0A3B"/>
    <w:rsid w:val="003720BF"/>
    <w:rsid w:val="00373142"/>
    <w:rsid w:val="00374493"/>
    <w:rsid w:val="003748C1"/>
    <w:rsid w:val="00374E9C"/>
    <w:rsid w:val="00374F10"/>
    <w:rsid w:val="003764F5"/>
    <w:rsid w:val="0037688D"/>
    <w:rsid w:val="00376D85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0CC2"/>
    <w:rsid w:val="0039155E"/>
    <w:rsid w:val="003939CA"/>
    <w:rsid w:val="00394DF0"/>
    <w:rsid w:val="00395182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37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A7E"/>
    <w:rsid w:val="003F6D53"/>
    <w:rsid w:val="003F6EC5"/>
    <w:rsid w:val="003F74A5"/>
    <w:rsid w:val="003F776C"/>
    <w:rsid w:val="003F797C"/>
    <w:rsid w:val="003F7E9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2348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9E2"/>
    <w:rsid w:val="00431C79"/>
    <w:rsid w:val="00433585"/>
    <w:rsid w:val="00433849"/>
    <w:rsid w:val="004346EE"/>
    <w:rsid w:val="00435F85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441A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2FB"/>
    <w:rsid w:val="004B2A6A"/>
    <w:rsid w:val="004B2E41"/>
    <w:rsid w:val="004B31A5"/>
    <w:rsid w:val="004B37EE"/>
    <w:rsid w:val="004B3E4A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0A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D7F92"/>
    <w:rsid w:val="004E02B1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4F6B77"/>
    <w:rsid w:val="004F7388"/>
    <w:rsid w:val="005002CC"/>
    <w:rsid w:val="0050139F"/>
    <w:rsid w:val="0050294B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083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277C8"/>
    <w:rsid w:val="00530083"/>
    <w:rsid w:val="00533700"/>
    <w:rsid w:val="00533A4C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36F"/>
    <w:rsid w:val="00584836"/>
    <w:rsid w:val="00584C80"/>
    <w:rsid w:val="00585248"/>
    <w:rsid w:val="005852FB"/>
    <w:rsid w:val="005853C5"/>
    <w:rsid w:val="00585AB3"/>
    <w:rsid w:val="00586BFB"/>
    <w:rsid w:val="005874A2"/>
    <w:rsid w:val="005912C7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4F7A"/>
    <w:rsid w:val="005A63BA"/>
    <w:rsid w:val="005A795B"/>
    <w:rsid w:val="005A7EA1"/>
    <w:rsid w:val="005B1AE8"/>
    <w:rsid w:val="005B3646"/>
    <w:rsid w:val="005B3D45"/>
    <w:rsid w:val="005B4B91"/>
    <w:rsid w:val="005B4BE7"/>
    <w:rsid w:val="005B621B"/>
    <w:rsid w:val="005B6695"/>
    <w:rsid w:val="005B6E33"/>
    <w:rsid w:val="005B7B2B"/>
    <w:rsid w:val="005C1D99"/>
    <w:rsid w:val="005C2860"/>
    <w:rsid w:val="005C34FC"/>
    <w:rsid w:val="005C5E2E"/>
    <w:rsid w:val="005C678F"/>
    <w:rsid w:val="005C7119"/>
    <w:rsid w:val="005D187F"/>
    <w:rsid w:val="005D329D"/>
    <w:rsid w:val="005D3A61"/>
    <w:rsid w:val="005D49BF"/>
    <w:rsid w:val="005D5778"/>
    <w:rsid w:val="005D581E"/>
    <w:rsid w:val="005D5FAF"/>
    <w:rsid w:val="005E2A7D"/>
    <w:rsid w:val="005E3C14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B7B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223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2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0466"/>
    <w:rsid w:val="00661FA4"/>
    <w:rsid w:val="006661F7"/>
    <w:rsid w:val="006676D9"/>
    <w:rsid w:val="00667725"/>
    <w:rsid w:val="00670388"/>
    <w:rsid w:val="00670681"/>
    <w:rsid w:val="00670CEB"/>
    <w:rsid w:val="006719C8"/>
    <w:rsid w:val="00671DE4"/>
    <w:rsid w:val="006726FA"/>
    <w:rsid w:val="00673284"/>
    <w:rsid w:val="006732B5"/>
    <w:rsid w:val="00673998"/>
    <w:rsid w:val="006743F1"/>
    <w:rsid w:val="00674602"/>
    <w:rsid w:val="00674E75"/>
    <w:rsid w:val="006752BF"/>
    <w:rsid w:val="00675A4D"/>
    <w:rsid w:val="00675BEA"/>
    <w:rsid w:val="0067770F"/>
    <w:rsid w:val="00677B23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111C"/>
    <w:rsid w:val="006A26A5"/>
    <w:rsid w:val="006A345E"/>
    <w:rsid w:val="006A44F9"/>
    <w:rsid w:val="006A5586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337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5B53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5F"/>
    <w:rsid w:val="006D70B6"/>
    <w:rsid w:val="006E147D"/>
    <w:rsid w:val="006E14E3"/>
    <w:rsid w:val="006E2908"/>
    <w:rsid w:val="006E2ED8"/>
    <w:rsid w:val="006E2F20"/>
    <w:rsid w:val="006E31B3"/>
    <w:rsid w:val="006E4AC7"/>
    <w:rsid w:val="006E5B34"/>
    <w:rsid w:val="006E636B"/>
    <w:rsid w:val="006E6670"/>
    <w:rsid w:val="006E6DB8"/>
    <w:rsid w:val="006F008F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1687B"/>
    <w:rsid w:val="0072091A"/>
    <w:rsid w:val="0072094E"/>
    <w:rsid w:val="007212C5"/>
    <w:rsid w:val="007219D8"/>
    <w:rsid w:val="00721C2D"/>
    <w:rsid w:val="007224B0"/>
    <w:rsid w:val="00722C00"/>
    <w:rsid w:val="00723E13"/>
    <w:rsid w:val="007252B6"/>
    <w:rsid w:val="00725907"/>
    <w:rsid w:val="00726042"/>
    <w:rsid w:val="007268E7"/>
    <w:rsid w:val="00727A81"/>
    <w:rsid w:val="00727B2B"/>
    <w:rsid w:val="00735821"/>
    <w:rsid w:val="00737107"/>
    <w:rsid w:val="00737C28"/>
    <w:rsid w:val="007401A0"/>
    <w:rsid w:val="00740960"/>
    <w:rsid w:val="00745D99"/>
    <w:rsid w:val="00746638"/>
    <w:rsid w:val="007472B2"/>
    <w:rsid w:val="007505C4"/>
    <w:rsid w:val="007506F0"/>
    <w:rsid w:val="00752894"/>
    <w:rsid w:val="00752E21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558"/>
    <w:rsid w:val="007717E0"/>
    <w:rsid w:val="00771AF3"/>
    <w:rsid w:val="00772DC2"/>
    <w:rsid w:val="007732A8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5B8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5DCF"/>
    <w:rsid w:val="00796064"/>
    <w:rsid w:val="007A03D2"/>
    <w:rsid w:val="007A04F3"/>
    <w:rsid w:val="007A0B87"/>
    <w:rsid w:val="007A124C"/>
    <w:rsid w:val="007A1971"/>
    <w:rsid w:val="007A5A18"/>
    <w:rsid w:val="007B05BC"/>
    <w:rsid w:val="007B1348"/>
    <w:rsid w:val="007B2A6C"/>
    <w:rsid w:val="007B2F1B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081A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34EF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EC5"/>
    <w:rsid w:val="007E5775"/>
    <w:rsid w:val="007E58F3"/>
    <w:rsid w:val="007E65E0"/>
    <w:rsid w:val="007E6EF3"/>
    <w:rsid w:val="007F05EB"/>
    <w:rsid w:val="007F0F48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5AB"/>
    <w:rsid w:val="007F7B2B"/>
    <w:rsid w:val="007F7D06"/>
    <w:rsid w:val="00800294"/>
    <w:rsid w:val="008012D3"/>
    <w:rsid w:val="00802E91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DBB"/>
    <w:rsid w:val="00811840"/>
    <w:rsid w:val="00811BFE"/>
    <w:rsid w:val="00812395"/>
    <w:rsid w:val="00812E41"/>
    <w:rsid w:val="00813B56"/>
    <w:rsid w:val="00813D98"/>
    <w:rsid w:val="00814432"/>
    <w:rsid w:val="00814E33"/>
    <w:rsid w:val="00815915"/>
    <w:rsid w:val="00815E2E"/>
    <w:rsid w:val="008170E2"/>
    <w:rsid w:val="008177D9"/>
    <w:rsid w:val="00820053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252D"/>
    <w:rsid w:val="0083353A"/>
    <w:rsid w:val="008337FA"/>
    <w:rsid w:val="008339F6"/>
    <w:rsid w:val="0083421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391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364F"/>
    <w:rsid w:val="008858DE"/>
    <w:rsid w:val="00886262"/>
    <w:rsid w:val="0088773C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54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D63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C79B6"/>
    <w:rsid w:val="008D0DA7"/>
    <w:rsid w:val="008D1046"/>
    <w:rsid w:val="008D2238"/>
    <w:rsid w:val="008D238B"/>
    <w:rsid w:val="008D3747"/>
    <w:rsid w:val="008D5A6A"/>
    <w:rsid w:val="008D6214"/>
    <w:rsid w:val="008D6817"/>
    <w:rsid w:val="008D6AFE"/>
    <w:rsid w:val="008D6DAF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4520"/>
    <w:rsid w:val="0090593C"/>
    <w:rsid w:val="009063C7"/>
    <w:rsid w:val="009108C5"/>
    <w:rsid w:val="0091285A"/>
    <w:rsid w:val="009130BE"/>
    <w:rsid w:val="0091326E"/>
    <w:rsid w:val="0091334E"/>
    <w:rsid w:val="009138A2"/>
    <w:rsid w:val="00914E4A"/>
    <w:rsid w:val="0091551B"/>
    <w:rsid w:val="0091568C"/>
    <w:rsid w:val="00915A5B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27F9"/>
    <w:rsid w:val="00943278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6E71"/>
    <w:rsid w:val="009676CC"/>
    <w:rsid w:val="0097541D"/>
    <w:rsid w:val="00975DC7"/>
    <w:rsid w:val="00975E6A"/>
    <w:rsid w:val="00976470"/>
    <w:rsid w:val="00976EF5"/>
    <w:rsid w:val="00976EFA"/>
    <w:rsid w:val="00980D0D"/>
    <w:rsid w:val="00984446"/>
    <w:rsid w:val="0098459F"/>
    <w:rsid w:val="009845C6"/>
    <w:rsid w:val="00984B9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3F9B"/>
    <w:rsid w:val="0099432F"/>
    <w:rsid w:val="00994D80"/>
    <w:rsid w:val="009950CA"/>
    <w:rsid w:val="00995D9C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51CB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67D7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AFA"/>
    <w:rsid w:val="009D7DB7"/>
    <w:rsid w:val="009E0056"/>
    <w:rsid w:val="009E0F09"/>
    <w:rsid w:val="009E13E4"/>
    <w:rsid w:val="009E1D7D"/>
    <w:rsid w:val="009E26F0"/>
    <w:rsid w:val="009E2784"/>
    <w:rsid w:val="009E31C0"/>
    <w:rsid w:val="009E45E4"/>
    <w:rsid w:val="009E5F79"/>
    <w:rsid w:val="009E61C8"/>
    <w:rsid w:val="009E65E9"/>
    <w:rsid w:val="009E721E"/>
    <w:rsid w:val="009E7700"/>
    <w:rsid w:val="009E7C85"/>
    <w:rsid w:val="009F0941"/>
    <w:rsid w:val="009F0FB0"/>
    <w:rsid w:val="009F110C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86A"/>
    <w:rsid w:val="00A079C2"/>
    <w:rsid w:val="00A10A27"/>
    <w:rsid w:val="00A10C24"/>
    <w:rsid w:val="00A11995"/>
    <w:rsid w:val="00A11E87"/>
    <w:rsid w:val="00A12612"/>
    <w:rsid w:val="00A12DC7"/>
    <w:rsid w:val="00A17202"/>
    <w:rsid w:val="00A17D42"/>
    <w:rsid w:val="00A22525"/>
    <w:rsid w:val="00A24961"/>
    <w:rsid w:val="00A2545E"/>
    <w:rsid w:val="00A25E2E"/>
    <w:rsid w:val="00A300B1"/>
    <w:rsid w:val="00A30473"/>
    <w:rsid w:val="00A30548"/>
    <w:rsid w:val="00A30BE4"/>
    <w:rsid w:val="00A30FD9"/>
    <w:rsid w:val="00A31E9D"/>
    <w:rsid w:val="00A327C4"/>
    <w:rsid w:val="00A33059"/>
    <w:rsid w:val="00A33303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2C0"/>
    <w:rsid w:val="00A544EF"/>
    <w:rsid w:val="00A5459D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5FF4"/>
    <w:rsid w:val="00A66AF4"/>
    <w:rsid w:val="00A67DA1"/>
    <w:rsid w:val="00A70885"/>
    <w:rsid w:val="00A71574"/>
    <w:rsid w:val="00A7188D"/>
    <w:rsid w:val="00A71929"/>
    <w:rsid w:val="00A73092"/>
    <w:rsid w:val="00A73D80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053"/>
    <w:rsid w:val="00A96548"/>
    <w:rsid w:val="00A979FE"/>
    <w:rsid w:val="00A97CC0"/>
    <w:rsid w:val="00AA166F"/>
    <w:rsid w:val="00AA3262"/>
    <w:rsid w:val="00AA3F3B"/>
    <w:rsid w:val="00AA454E"/>
    <w:rsid w:val="00AA625D"/>
    <w:rsid w:val="00AA78F4"/>
    <w:rsid w:val="00AB2203"/>
    <w:rsid w:val="00AB42DE"/>
    <w:rsid w:val="00AB788A"/>
    <w:rsid w:val="00AC0F6D"/>
    <w:rsid w:val="00AC2316"/>
    <w:rsid w:val="00AC2B51"/>
    <w:rsid w:val="00AC46AE"/>
    <w:rsid w:val="00AC477C"/>
    <w:rsid w:val="00AC50F0"/>
    <w:rsid w:val="00AC6B62"/>
    <w:rsid w:val="00AC7884"/>
    <w:rsid w:val="00AC79BC"/>
    <w:rsid w:val="00AD1559"/>
    <w:rsid w:val="00AD16E6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920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0DD"/>
    <w:rsid w:val="00B00899"/>
    <w:rsid w:val="00B01E6A"/>
    <w:rsid w:val="00B02CE7"/>
    <w:rsid w:val="00B02E60"/>
    <w:rsid w:val="00B03A5B"/>
    <w:rsid w:val="00B045F3"/>
    <w:rsid w:val="00B05736"/>
    <w:rsid w:val="00B05792"/>
    <w:rsid w:val="00B05F5E"/>
    <w:rsid w:val="00B06010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6792"/>
    <w:rsid w:val="00B1731F"/>
    <w:rsid w:val="00B17C91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0AD"/>
    <w:rsid w:val="00B4055F"/>
    <w:rsid w:val="00B40B49"/>
    <w:rsid w:val="00B40C03"/>
    <w:rsid w:val="00B40F4D"/>
    <w:rsid w:val="00B414A3"/>
    <w:rsid w:val="00B41B9B"/>
    <w:rsid w:val="00B42761"/>
    <w:rsid w:val="00B42B28"/>
    <w:rsid w:val="00B4378E"/>
    <w:rsid w:val="00B43DC8"/>
    <w:rsid w:val="00B43DF7"/>
    <w:rsid w:val="00B45344"/>
    <w:rsid w:val="00B45ABE"/>
    <w:rsid w:val="00B467E1"/>
    <w:rsid w:val="00B46C66"/>
    <w:rsid w:val="00B473A6"/>
    <w:rsid w:val="00B47B14"/>
    <w:rsid w:val="00B50492"/>
    <w:rsid w:val="00B50B29"/>
    <w:rsid w:val="00B51138"/>
    <w:rsid w:val="00B51CD7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27"/>
    <w:rsid w:val="00B648DD"/>
    <w:rsid w:val="00B64FD5"/>
    <w:rsid w:val="00B65894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81B"/>
    <w:rsid w:val="00B72896"/>
    <w:rsid w:val="00B73177"/>
    <w:rsid w:val="00B751F1"/>
    <w:rsid w:val="00B76F2B"/>
    <w:rsid w:val="00B77825"/>
    <w:rsid w:val="00B80069"/>
    <w:rsid w:val="00B81AB1"/>
    <w:rsid w:val="00B82238"/>
    <w:rsid w:val="00B825E0"/>
    <w:rsid w:val="00B8297E"/>
    <w:rsid w:val="00B82C97"/>
    <w:rsid w:val="00B83251"/>
    <w:rsid w:val="00B8377B"/>
    <w:rsid w:val="00B848E9"/>
    <w:rsid w:val="00B905D5"/>
    <w:rsid w:val="00B91F31"/>
    <w:rsid w:val="00B931C7"/>
    <w:rsid w:val="00B9347E"/>
    <w:rsid w:val="00B93781"/>
    <w:rsid w:val="00B937EA"/>
    <w:rsid w:val="00B93C75"/>
    <w:rsid w:val="00B95502"/>
    <w:rsid w:val="00B956C7"/>
    <w:rsid w:val="00B96011"/>
    <w:rsid w:val="00B964C5"/>
    <w:rsid w:val="00BA095B"/>
    <w:rsid w:val="00BA1667"/>
    <w:rsid w:val="00BA194A"/>
    <w:rsid w:val="00BA2776"/>
    <w:rsid w:val="00BA3216"/>
    <w:rsid w:val="00BA3254"/>
    <w:rsid w:val="00BA4823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0ED"/>
    <w:rsid w:val="00BB272C"/>
    <w:rsid w:val="00BB2819"/>
    <w:rsid w:val="00BB2CE8"/>
    <w:rsid w:val="00BB2F99"/>
    <w:rsid w:val="00BB370F"/>
    <w:rsid w:val="00BB4DFF"/>
    <w:rsid w:val="00BB4E6C"/>
    <w:rsid w:val="00BB651F"/>
    <w:rsid w:val="00BB6567"/>
    <w:rsid w:val="00BB6ACE"/>
    <w:rsid w:val="00BB7AA5"/>
    <w:rsid w:val="00BB7C83"/>
    <w:rsid w:val="00BC14F8"/>
    <w:rsid w:val="00BC32C7"/>
    <w:rsid w:val="00BC4387"/>
    <w:rsid w:val="00BC53DF"/>
    <w:rsid w:val="00BC591D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1D46"/>
    <w:rsid w:val="00C02478"/>
    <w:rsid w:val="00C0299E"/>
    <w:rsid w:val="00C02D7D"/>
    <w:rsid w:val="00C02DC1"/>
    <w:rsid w:val="00C03050"/>
    <w:rsid w:val="00C03D7B"/>
    <w:rsid w:val="00C04FED"/>
    <w:rsid w:val="00C0586E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5939"/>
    <w:rsid w:val="00C16B25"/>
    <w:rsid w:val="00C200EF"/>
    <w:rsid w:val="00C20527"/>
    <w:rsid w:val="00C21D87"/>
    <w:rsid w:val="00C22B46"/>
    <w:rsid w:val="00C22D2B"/>
    <w:rsid w:val="00C2428D"/>
    <w:rsid w:val="00C2457F"/>
    <w:rsid w:val="00C24FD1"/>
    <w:rsid w:val="00C25C87"/>
    <w:rsid w:val="00C2605C"/>
    <w:rsid w:val="00C26F2D"/>
    <w:rsid w:val="00C26F51"/>
    <w:rsid w:val="00C271B0"/>
    <w:rsid w:val="00C3112F"/>
    <w:rsid w:val="00C31487"/>
    <w:rsid w:val="00C31897"/>
    <w:rsid w:val="00C31E4A"/>
    <w:rsid w:val="00C33844"/>
    <w:rsid w:val="00C33DFB"/>
    <w:rsid w:val="00C34F00"/>
    <w:rsid w:val="00C362A8"/>
    <w:rsid w:val="00C36347"/>
    <w:rsid w:val="00C36EA0"/>
    <w:rsid w:val="00C37C85"/>
    <w:rsid w:val="00C40FD1"/>
    <w:rsid w:val="00C4177B"/>
    <w:rsid w:val="00C427A1"/>
    <w:rsid w:val="00C42EAB"/>
    <w:rsid w:val="00C43D7C"/>
    <w:rsid w:val="00C4718A"/>
    <w:rsid w:val="00C51427"/>
    <w:rsid w:val="00C525BE"/>
    <w:rsid w:val="00C55048"/>
    <w:rsid w:val="00C569BE"/>
    <w:rsid w:val="00C57B7C"/>
    <w:rsid w:val="00C607C9"/>
    <w:rsid w:val="00C60C0E"/>
    <w:rsid w:val="00C61970"/>
    <w:rsid w:val="00C619C1"/>
    <w:rsid w:val="00C623F9"/>
    <w:rsid w:val="00C6268B"/>
    <w:rsid w:val="00C62E68"/>
    <w:rsid w:val="00C6323D"/>
    <w:rsid w:val="00C63311"/>
    <w:rsid w:val="00C64409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360"/>
    <w:rsid w:val="00C81FB9"/>
    <w:rsid w:val="00C827D0"/>
    <w:rsid w:val="00C82BD0"/>
    <w:rsid w:val="00C84DE1"/>
    <w:rsid w:val="00C85033"/>
    <w:rsid w:val="00C857AE"/>
    <w:rsid w:val="00C857B1"/>
    <w:rsid w:val="00C8592D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646F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3E5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3F6"/>
    <w:rsid w:val="00CD0D38"/>
    <w:rsid w:val="00CD1011"/>
    <w:rsid w:val="00CD35F4"/>
    <w:rsid w:val="00CD3FAD"/>
    <w:rsid w:val="00CD48AB"/>
    <w:rsid w:val="00CD5192"/>
    <w:rsid w:val="00CD5466"/>
    <w:rsid w:val="00CD5D52"/>
    <w:rsid w:val="00CE0FE9"/>
    <w:rsid w:val="00CE16E3"/>
    <w:rsid w:val="00CE18B2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FCB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3E0D"/>
    <w:rsid w:val="00D242BE"/>
    <w:rsid w:val="00D2476F"/>
    <w:rsid w:val="00D24A56"/>
    <w:rsid w:val="00D24D8A"/>
    <w:rsid w:val="00D24DFD"/>
    <w:rsid w:val="00D24E97"/>
    <w:rsid w:val="00D25EE5"/>
    <w:rsid w:val="00D2636B"/>
    <w:rsid w:val="00D26845"/>
    <w:rsid w:val="00D30EFC"/>
    <w:rsid w:val="00D30F59"/>
    <w:rsid w:val="00D314BC"/>
    <w:rsid w:val="00D32451"/>
    <w:rsid w:val="00D326DD"/>
    <w:rsid w:val="00D34E93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3E7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4D5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0F4"/>
    <w:rsid w:val="00D61592"/>
    <w:rsid w:val="00D61D36"/>
    <w:rsid w:val="00D62FA5"/>
    <w:rsid w:val="00D648FD"/>
    <w:rsid w:val="00D64C3A"/>
    <w:rsid w:val="00D64ECA"/>
    <w:rsid w:val="00D66ED4"/>
    <w:rsid w:val="00D6756F"/>
    <w:rsid w:val="00D67AA4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B744E"/>
    <w:rsid w:val="00DC11F9"/>
    <w:rsid w:val="00DC140B"/>
    <w:rsid w:val="00DC1639"/>
    <w:rsid w:val="00DC1792"/>
    <w:rsid w:val="00DC5292"/>
    <w:rsid w:val="00DC5388"/>
    <w:rsid w:val="00DC54D4"/>
    <w:rsid w:val="00DC6BC4"/>
    <w:rsid w:val="00DC79EE"/>
    <w:rsid w:val="00DC7C97"/>
    <w:rsid w:val="00DC7E24"/>
    <w:rsid w:val="00DD0343"/>
    <w:rsid w:val="00DD073C"/>
    <w:rsid w:val="00DD1488"/>
    <w:rsid w:val="00DD15ED"/>
    <w:rsid w:val="00DD25F6"/>
    <w:rsid w:val="00DD26AF"/>
    <w:rsid w:val="00DD3EA6"/>
    <w:rsid w:val="00DD4566"/>
    <w:rsid w:val="00DD628A"/>
    <w:rsid w:val="00DD6CE7"/>
    <w:rsid w:val="00DD7140"/>
    <w:rsid w:val="00DD752D"/>
    <w:rsid w:val="00DE1823"/>
    <w:rsid w:val="00DE3039"/>
    <w:rsid w:val="00DE3972"/>
    <w:rsid w:val="00DE49B9"/>
    <w:rsid w:val="00DE5AD0"/>
    <w:rsid w:val="00DE5CAC"/>
    <w:rsid w:val="00DE5CC2"/>
    <w:rsid w:val="00DE603A"/>
    <w:rsid w:val="00DE6506"/>
    <w:rsid w:val="00DF0995"/>
    <w:rsid w:val="00DF151E"/>
    <w:rsid w:val="00DF1A37"/>
    <w:rsid w:val="00DF1FA1"/>
    <w:rsid w:val="00DF41E6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93B"/>
    <w:rsid w:val="00E17FDB"/>
    <w:rsid w:val="00E2264A"/>
    <w:rsid w:val="00E2268E"/>
    <w:rsid w:val="00E22A78"/>
    <w:rsid w:val="00E2319D"/>
    <w:rsid w:val="00E2349C"/>
    <w:rsid w:val="00E24B8F"/>
    <w:rsid w:val="00E25257"/>
    <w:rsid w:val="00E277E0"/>
    <w:rsid w:val="00E30265"/>
    <w:rsid w:val="00E302D5"/>
    <w:rsid w:val="00E30B38"/>
    <w:rsid w:val="00E30FB0"/>
    <w:rsid w:val="00E3209B"/>
    <w:rsid w:val="00E32EA7"/>
    <w:rsid w:val="00E336AF"/>
    <w:rsid w:val="00E341BC"/>
    <w:rsid w:val="00E34C85"/>
    <w:rsid w:val="00E34D7F"/>
    <w:rsid w:val="00E358B0"/>
    <w:rsid w:val="00E35B73"/>
    <w:rsid w:val="00E36216"/>
    <w:rsid w:val="00E36D50"/>
    <w:rsid w:val="00E40958"/>
    <w:rsid w:val="00E41238"/>
    <w:rsid w:val="00E41367"/>
    <w:rsid w:val="00E43231"/>
    <w:rsid w:val="00E4339B"/>
    <w:rsid w:val="00E45353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56F04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03D"/>
    <w:rsid w:val="00E72C36"/>
    <w:rsid w:val="00E732F7"/>
    <w:rsid w:val="00E742B8"/>
    <w:rsid w:val="00E74426"/>
    <w:rsid w:val="00E75415"/>
    <w:rsid w:val="00E75B7A"/>
    <w:rsid w:val="00E769D0"/>
    <w:rsid w:val="00E7730A"/>
    <w:rsid w:val="00E80CC1"/>
    <w:rsid w:val="00E8110C"/>
    <w:rsid w:val="00E81BFB"/>
    <w:rsid w:val="00E81C3A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3E3"/>
    <w:rsid w:val="00E95F49"/>
    <w:rsid w:val="00E97411"/>
    <w:rsid w:val="00EA088D"/>
    <w:rsid w:val="00EA0AEE"/>
    <w:rsid w:val="00EA1C6E"/>
    <w:rsid w:val="00EA1F8C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0FA"/>
    <w:rsid w:val="00EB2FF6"/>
    <w:rsid w:val="00EB3D52"/>
    <w:rsid w:val="00EB49C4"/>
    <w:rsid w:val="00EB5678"/>
    <w:rsid w:val="00EC0093"/>
    <w:rsid w:val="00EC0FC5"/>
    <w:rsid w:val="00EC1439"/>
    <w:rsid w:val="00EC1BB3"/>
    <w:rsid w:val="00EC200B"/>
    <w:rsid w:val="00EC233A"/>
    <w:rsid w:val="00EC40A1"/>
    <w:rsid w:val="00EC4240"/>
    <w:rsid w:val="00EC4F5A"/>
    <w:rsid w:val="00EC55D8"/>
    <w:rsid w:val="00EC6B84"/>
    <w:rsid w:val="00EC6E89"/>
    <w:rsid w:val="00EC7678"/>
    <w:rsid w:val="00EC7CDC"/>
    <w:rsid w:val="00ED2F6D"/>
    <w:rsid w:val="00ED2FEF"/>
    <w:rsid w:val="00ED413B"/>
    <w:rsid w:val="00ED43AC"/>
    <w:rsid w:val="00ED4901"/>
    <w:rsid w:val="00ED4E07"/>
    <w:rsid w:val="00ED6626"/>
    <w:rsid w:val="00ED6890"/>
    <w:rsid w:val="00ED6AF3"/>
    <w:rsid w:val="00ED7506"/>
    <w:rsid w:val="00EE2C64"/>
    <w:rsid w:val="00EE2D30"/>
    <w:rsid w:val="00EE3FE5"/>
    <w:rsid w:val="00EE4AD8"/>
    <w:rsid w:val="00EE5618"/>
    <w:rsid w:val="00EE65E7"/>
    <w:rsid w:val="00EE68DC"/>
    <w:rsid w:val="00EE7D44"/>
    <w:rsid w:val="00EF073C"/>
    <w:rsid w:val="00EF0E50"/>
    <w:rsid w:val="00EF11AE"/>
    <w:rsid w:val="00EF197B"/>
    <w:rsid w:val="00EF1BFE"/>
    <w:rsid w:val="00EF33E8"/>
    <w:rsid w:val="00EF6B36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375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08A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0BCF"/>
    <w:rsid w:val="00F413A2"/>
    <w:rsid w:val="00F41C92"/>
    <w:rsid w:val="00F4288E"/>
    <w:rsid w:val="00F43B75"/>
    <w:rsid w:val="00F44D0A"/>
    <w:rsid w:val="00F452E0"/>
    <w:rsid w:val="00F46FE1"/>
    <w:rsid w:val="00F50CEE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57D1D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1498"/>
    <w:rsid w:val="00FA3626"/>
    <w:rsid w:val="00FA422A"/>
    <w:rsid w:val="00FA4469"/>
    <w:rsid w:val="00FA5131"/>
    <w:rsid w:val="00FA5CAD"/>
    <w:rsid w:val="00FA69C3"/>
    <w:rsid w:val="00FA6B2D"/>
    <w:rsid w:val="00FA740B"/>
    <w:rsid w:val="00FB0C05"/>
    <w:rsid w:val="00FB11F6"/>
    <w:rsid w:val="00FB1AFE"/>
    <w:rsid w:val="00FB5BB5"/>
    <w:rsid w:val="00FB5D2F"/>
    <w:rsid w:val="00FB7907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90E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3B3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1D59"/>
    <w:rsid w:val="00FF2484"/>
    <w:rsid w:val="00FF2E55"/>
    <w:rsid w:val="00FF38E3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6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zag">
    <w:name w:val="zag"/>
    <w:basedOn w:val="a4"/>
    <w:rsid w:val="00C0586E"/>
    <w:pPr>
      <w:spacing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-zag">
    <w:name w:val="N-zag"/>
    <w:basedOn w:val="a4"/>
    <w:rsid w:val="00C0586E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">
    <w:name w:val="N"/>
    <w:basedOn w:val="a4"/>
    <w:rsid w:val="00C0586E"/>
    <w:pPr>
      <w:spacing w:after="240" w:line="288" w:lineRule="auto"/>
      <w:ind w:left="720" w:hanging="720"/>
      <w:jc w:val="both"/>
    </w:pPr>
    <w:rPr>
      <w:rFonts w:ascii="Pragmatica" w:hAnsi="Pragmatica"/>
      <w:sz w:val="20"/>
      <w:szCs w:val="20"/>
      <w:lang w:eastAsia="en-US"/>
    </w:rPr>
  </w:style>
  <w:style w:type="paragraph" w:customStyle="1" w:styleId="Text2">
    <w:name w:val="Text 2"/>
    <w:basedOn w:val="ContractBased"/>
    <w:rsid w:val="00C0586E"/>
    <w:pPr>
      <w:keepLines/>
      <w:spacing w:after="120"/>
      <w:ind w:left="1701"/>
    </w:pPr>
  </w:style>
  <w:style w:type="paragraph" w:customStyle="1" w:styleId="ContractBased">
    <w:name w:val="*Contract Based"/>
    <w:basedOn w:val="a4"/>
    <w:rsid w:val="00C0586E"/>
    <w:pPr>
      <w:jc w:val="both"/>
    </w:pPr>
    <w:rPr>
      <w:rFonts w:ascii="Pragmatica" w:hAnsi="Pragmatica"/>
      <w:sz w:val="20"/>
      <w:szCs w:val="20"/>
      <w:lang w:val="en-US" w:eastAsia="en-US"/>
    </w:rPr>
  </w:style>
  <w:style w:type="paragraph" w:customStyle="1" w:styleId="H">
    <w:name w:val="H"/>
    <w:basedOn w:val="a4"/>
    <w:rsid w:val="00C0586E"/>
    <w:pPr>
      <w:spacing w:before="120"/>
    </w:pPr>
    <w:rPr>
      <w:rFonts w:ascii="Pragmatica" w:hAnsi="Pragmatica"/>
      <w:noProof/>
      <w:sz w:val="20"/>
      <w:szCs w:val="20"/>
      <w:lang w:val="en-US" w:eastAsia="en-US"/>
    </w:rPr>
  </w:style>
  <w:style w:type="paragraph" w:customStyle="1" w:styleId="PP">
    <w:name w:val="PP"/>
    <w:basedOn w:val="a4"/>
    <w:rsid w:val="00C0586E"/>
    <w:pPr>
      <w:spacing w:after="120"/>
      <w:ind w:firstLine="709"/>
      <w:jc w:val="both"/>
    </w:pPr>
    <w:rPr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0AB85-5F88-4422-BE36-2CE8316A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4229</Words>
  <Characters>30085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34246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Прокофьева Елена Геннадьевна</cp:lastModifiedBy>
  <cp:revision>5</cp:revision>
  <cp:lastPrinted>2015-09-01T09:03:00Z</cp:lastPrinted>
  <dcterms:created xsi:type="dcterms:W3CDTF">2015-09-09T06:15:00Z</dcterms:created>
  <dcterms:modified xsi:type="dcterms:W3CDTF">2015-09-09T06:21:00Z</dcterms:modified>
</cp:coreProperties>
</file>