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940951">
            <w:pPr>
              <w:jc w:val="both"/>
            </w:pPr>
            <w:r w:rsidRPr="000127F9">
              <w:t>Протокол  № ____</w:t>
            </w:r>
            <w:r w:rsidR="00940951" w:rsidRPr="00940951">
              <w:rPr>
                <w:u w:val="single"/>
                <w:lang w:val="en-US"/>
              </w:rPr>
              <w:t>357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940951">
            <w:pPr>
              <w:jc w:val="both"/>
            </w:pPr>
            <w:r w:rsidRPr="000127F9">
              <w:t>«_</w:t>
            </w:r>
            <w:r w:rsidR="00940951">
              <w:rPr>
                <w:lang w:val="en-US"/>
              </w:rPr>
              <w:t>30</w:t>
            </w:r>
            <w:r w:rsidRPr="000127F9">
              <w:t xml:space="preserve">_» </w:t>
            </w:r>
            <w:r w:rsidR="00940951">
              <w:t>октября</w:t>
            </w:r>
            <w:r w:rsidRPr="000127F9">
              <w:t xml:space="preserve">  </w:t>
            </w:r>
            <w:r w:rsidR="00940951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807A30">
        <w:rPr>
          <w:b/>
        </w:rPr>
        <w:t xml:space="preserve"> 564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940951">
        <w:rPr>
          <w:b/>
        </w:rPr>
        <w:t>«30</w:t>
      </w:r>
      <w:r w:rsidR="00D67B56">
        <w:rPr>
          <w:b/>
        </w:rPr>
        <w:t>»</w:t>
      </w:r>
      <w:r w:rsidR="00940951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52143D">
        <w:rPr>
          <w:b/>
        </w:rPr>
        <w:t>210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52143D">
        <w:rPr>
          <w:b/>
        </w:rPr>
        <w:t>ГТИ при бурении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A8067A" w:rsidRDefault="00010018" w:rsidP="00A8067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F53EF5">
        <w:t>Форм</w:t>
      </w:r>
      <w:r w:rsidR="00D67B56" w:rsidRPr="00F53EF5">
        <w:t>ами</w:t>
      </w:r>
      <w:r w:rsidR="00816912" w:rsidRPr="00F53EF5">
        <w:t xml:space="preserve"> </w:t>
      </w:r>
      <w:r w:rsidR="00A8067A">
        <w:t>3, 4.1. – 4.6.</w:t>
      </w:r>
      <w:r w:rsidR="00A8067A" w:rsidRPr="00A8067A">
        <w:t xml:space="preserve"> </w:t>
      </w:r>
      <w:r w:rsidR="00A8067A">
        <w:t>по Критерию минимальной цены при соответствии предложения претендента условиям лотов и технического задания.</w:t>
      </w:r>
    </w:p>
    <w:p w:rsidR="0080164A" w:rsidRDefault="00A8067A" w:rsidP="0080164A">
      <w:pPr>
        <w:ind w:firstLine="720"/>
        <w:jc w:val="both"/>
      </w:pPr>
      <w:ins w:id="0" w:author="Елена Витальевна Кулагина" w:date="2014-10-16T10:44:00Z">
        <w:r>
          <w:t xml:space="preserve"> </w:t>
        </w:r>
      </w:ins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1A0905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1A0905">
      <w:pPr>
        <w:ind w:firstLine="284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1A0905">
      <w:pPr>
        <w:ind w:firstLine="284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010018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EF1F9F">
        <w:t>03</w:t>
      </w:r>
      <w:r w:rsidR="0071567C" w:rsidRPr="005A0C17">
        <w:t>.20</w:t>
      </w:r>
      <w:r w:rsidR="00EF1F9F">
        <w:t>15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F53EF5" w:rsidRPr="005A0C17" w:rsidRDefault="00F53EF5" w:rsidP="00F53EF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F53EF5" w:rsidRPr="005A0C17" w:rsidRDefault="00F53EF5" w:rsidP="00F53EF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F53EF5" w:rsidRDefault="00F53EF5" w:rsidP="00F53EF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lastRenderedPageBreak/>
        <w:t>заполненн</w:t>
      </w:r>
      <w:r w:rsidR="00EF1F9F">
        <w:t>ая</w:t>
      </w:r>
      <w:r>
        <w:t>, подписанн</w:t>
      </w:r>
      <w:r w:rsidR="00EF1F9F">
        <w:t>ая</w:t>
      </w:r>
      <w:r w:rsidRPr="000B2ACB">
        <w:t xml:space="preserve"> </w:t>
      </w:r>
      <w:r>
        <w:t>«</w:t>
      </w:r>
      <w:r w:rsidR="00EF1F9F">
        <w:t>Сводная таблица по Лотам</w:t>
      </w:r>
      <w:r>
        <w:t xml:space="preserve"> № 210-0-1 – 210-0-6» </w:t>
      </w:r>
      <w:r>
        <w:rPr>
          <w:szCs w:val="16"/>
        </w:rPr>
        <w:t>(Форма 4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A8067A" w:rsidRPr="000B2ACB" w:rsidRDefault="00A8067A" w:rsidP="00A8067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заполненны</w:t>
      </w:r>
      <w:r>
        <w:t>е</w:t>
      </w:r>
      <w:r w:rsidRPr="000B2ACB">
        <w:t>, подписанны</w:t>
      </w:r>
      <w:r>
        <w:t xml:space="preserve">е </w:t>
      </w:r>
      <w:r w:rsidRPr="000B2ACB">
        <w:t>Лот</w:t>
      </w:r>
      <w:r>
        <w:t>ы № 210-0-1 – 210-0-6</w:t>
      </w:r>
      <w:r w:rsidRPr="000B2ACB">
        <w:t xml:space="preserve"> (Форм</w:t>
      </w:r>
      <w:r>
        <w:t>ы</w:t>
      </w:r>
      <w:r w:rsidRPr="000B2ACB">
        <w:t xml:space="preserve"> </w:t>
      </w:r>
      <w:r w:rsidR="00EF1F9F">
        <w:t>4.1. – 4.6.</w:t>
      </w:r>
      <w:r w:rsidRPr="000B2ACB">
        <w:t>);</w:t>
      </w:r>
    </w:p>
    <w:p w:rsidR="00F53EF5" w:rsidRPr="000B2ACB" w:rsidRDefault="00F53EF5" w:rsidP="00F53EF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 xml:space="preserve">оформленный и подписанный со стороны контрагента договор на выполнение </w:t>
      </w:r>
      <w:r w:rsidRPr="000B2ACB">
        <w:t>работ с приложениями по форме 6;</w:t>
      </w:r>
    </w:p>
    <w:p w:rsidR="00F53EF5" w:rsidRDefault="00F53EF5" w:rsidP="00F53EF5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перечень аффилированных организаций (Форма 7);</w:t>
      </w:r>
    </w:p>
    <w:p w:rsidR="00F53EF5" w:rsidRPr="005A0C17" w:rsidRDefault="00F53EF5" w:rsidP="00F53EF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5A0C17">
        <w:t xml:space="preserve">заполненная, подписанная Калькуляция затрат работы отряда геолого-технологических исследований и газового каротажа </w:t>
      </w:r>
      <w:r w:rsidRPr="005A0C17">
        <w:rPr>
          <w:szCs w:val="16"/>
        </w:rPr>
        <w:t xml:space="preserve">(Форма </w:t>
      </w:r>
      <w:r w:rsidR="00EF1F9F">
        <w:rPr>
          <w:szCs w:val="16"/>
        </w:rPr>
        <w:t>8</w:t>
      </w:r>
      <w:r w:rsidRPr="005A0C17">
        <w:rPr>
          <w:szCs w:val="16"/>
        </w:rPr>
        <w:t>)</w:t>
      </w:r>
      <w:r>
        <w:rPr>
          <w:szCs w:val="16"/>
        </w:rPr>
        <w:t>;</w:t>
      </w:r>
    </w:p>
    <w:p w:rsidR="00F53EF5" w:rsidRPr="005A0C17" w:rsidRDefault="00F53EF5" w:rsidP="00F53EF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5A0C17">
        <w:t xml:space="preserve">заполненная, подписанная </w:t>
      </w:r>
      <w:r w:rsidRPr="005A0C17">
        <w:rPr>
          <w:szCs w:val="16"/>
        </w:rPr>
        <w:t xml:space="preserve">Стоимость датчиков, применяемых по отдельным заявкам на геолого-технологические и геолого-геохимические исследования (Форма </w:t>
      </w:r>
      <w:r w:rsidR="00EF1F9F">
        <w:rPr>
          <w:szCs w:val="16"/>
        </w:rPr>
        <w:t>9</w:t>
      </w:r>
      <w:r w:rsidRPr="005A0C17">
        <w:rPr>
          <w:szCs w:val="16"/>
        </w:rPr>
        <w:t>)</w:t>
      </w:r>
      <w:r>
        <w:rPr>
          <w:szCs w:val="16"/>
        </w:rPr>
        <w:t>;</w:t>
      </w:r>
    </w:p>
    <w:p w:rsidR="00F53EF5" w:rsidRDefault="00F53EF5" w:rsidP="00F53EF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5A0C17">
        <w:t xml:space="preserve">заполненная, подписанная </w:t>
      </w:r>
      <w:r w:rsidRPr="005A0C17">
        <w:rPr>
          <w:szCs w:val="16"/>
        </w:rPr>
        <w:t xml:space="preserve">Стоимость 1 суток геолого-технологических исследований» (Форма </w:t>
      </w:r>
      <w:r w:rsidR="00EF1F9F">
        <w:rPr>
          <w:szCs w:val="16"/>
        </w:rPr>
        <w:t>10</w:t>
      </w:r>
      <w:r w:rsidRPr="005A0C17">
        <w:rPr>
          <w:szCs w:val="16"/>
        </w:rPr>
        <w:t>)</w:t>
      </w:r>
      <w:r>
        <w:rPr>
          <w:szCs w:val="16"/>
        </w:rPr>
        <w:t>.</w:t>
      </w:r>
    </w:p>
    <w:p w:rsidR="00A8067A" w:rsidRPr="00A8067A" w:rsidRDefault="00A8067A" w:rsidP="00A8067A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proofErr w:type="gramStart"/>
      <w:r w:rsidRPr="00A8067A">
        <w:t xml:space="preserve">документы, подтверждающие соответствие «Критериям технической оценки оферт участников закупки  на выполнение работ </w:t>
      </w:r>
      <w:r w:rsidR="00EF1F9F">
        <w:t xml:space="preserve">по геолого-технологическим и геолого-геохимическим исследованиям (ГТИ и ГГИ) </w:t>
      </w:r>
      <w:r w:rsidRPr="00A8067A">
        <w:t xml:space="preserve"> по  типу сделки </w:t>
      </w:r>
      <w:r w:rsidR="00EF1F9F">
        <w:t>210</w:t>
      </w:r>
      <w:r w:rsidRPr="00A8067A">
        <w:t xml:space="preserve"> «</w:t>
      </w:r>
      <w:r w:rsidR="00EF1F9F">
        <w:t>ГТИ при бурении</w:t>
      </w:r>
      <w:r w:rsidRPr="00A8067A">
        <w:t xml:space="preserve">»  (Форма </w:t>
      </w:r>
      <w:r w:rsidR="00EF1F9F">
        <w:t>11</w:t>
      </w:r>
      <w:r w:rsidRPr="00A8067A"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 w:rsidR="00EF1F9F">
        <w:t>11</w:t>
      </w:r>
      <w:r w:rsidRPr="00A8067A">
        <w:t>).</w:t>
      </w:r>
      <w:proofErr w:type="gramEnd"/>
    </w:p>
    <w:p w:rsidR="00F53EF5" w:rsidRPr="0004243A" w:rsidRDefault="00F53EF5" w:rsidP="00A8067A">
      <w:pPr>
        <w:autoSpaceDE w:val="0"/>
        <w:autoSpaceDN w:val="0"/>
        <w:adjustRightInd w:val="0"/>
        <w:ind w:left="1134"/>
        <w:jc w:val="both"/>
        <w:rPr>
          <w:szCs w:val="16"/>
        </w:rPr>
      </w:pPr>
    </w:p>
    <w:p w:rsidR="00556572" w:rsidRPr="00556572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</w:t>
      </w:r>
      <w:proofErr w:type="gramStart"/>
      <w:r w:rsidRPr="00556572">
        <w:rPr>
          <w:szCs w:val="16"/>
        </w:rPr>
        <w:t xml:space="preserve"> (-) </w:t>
      </w:r>
      <w:proofErr w:type="gramEnd"/>
      <w:r w:rsidRPr="00556572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940951">
        <w:rPr>
          <w:b/>
        </w:rPr>
        <w:t>30</w:t>
      </w:r>
      <w:r w:rsidRPr="009C58FF">
        <w:rPr>
          <w:b/>
        </w:rPr>
        <w:t xml:space="preserve">» </w:t>
      </w:r>
      <w:r w:rsidR="00940951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940951">
        <w:rPr>
          <w:b/>
        </w:rPr>
        <w:t>14</w:t>
      </w:r>
      <w:r w:rsidRPr="009C58FF">
        <w:rPr>
          <w:b/>
        </w:rPr>
        <w:t xml:space="preserve">» </w:t>
      </w:r>
      <w:r w:rsidR="00940951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</w:t>
      </w:r>
      <w:r w:rsidR="0052143D">
        <w:rPr>
          <w:b/>
        </w:rPr>
        <w:t xml:space="preserve"> 31 </w:t>
      </w:r>
      <w:r w:rsidRPr="009C58FF">
        <w:rPr>
          <w:b/>
        </w:rPr>
        <w:t xml:space="preserve">» </w:t>
      </w:r>
      <w:r w:rsidR="00CA507C">
        <w:rPr>
          <w:b/>
        </w:rPr>
        <w:t>марта</w:t>
      </w:r>
      <w:r w:rsidR="0052143D">
        <w:rPr>
          <w:b/>
        </w:rPr>
        <w:t xml:space="preserve"> </w:t>
      </w:r>
      <w:r w:rsidRPr="009C58FF">
        <w:rPr>
          <w:b/>
        </w:rPr>
        <w:t xml:space="preserve"> </w:t>
      </w:r>
      <w:r w:rsidRPr="00443906">
        <w:rPr>
          <w:b/>
        </w:rPr>
        <w:t>201</w:t>
      </w:r>
      <w:r w:rsidR="0034762A" w:rsidRPr="00443906">
        <w:rPr>
          <w:b/>
        </w:rPr>
        <w:t>5</w:t>
      </w:r>
      <w:r w:rsidRPr="00443906">
        <w:rPr>
          <w:b/>
        </w:rPr>
        <w:t xml:space="preserve"> года</w:t>
      </w:r>
      <w:r w:rsidRPr="009C58FF">
        <w:rPr>
          <w:b/>
        </w:rPr>
        <w:t>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393F6F">
        <w:rPr>
          <w:b/>
        </w:rPr>
        <w:t>564</w:t>
      </w:r>
      <w:r w:rsidR="00B5448B" w:rsidRPr="000509F7">
        <w:rPr>
          <w:b/>
        </w:rPr>
        <w:t xml:space="preserve">/ТК/2014 </w:t>
      </w:r>
      <w:r w:rsidR="00940951">
        <w:rPr>
          <w:b/>
        </w:rPr>
        <w:t>от «30</w:t>
      </w:r>
      <w:r w:rsidR="00D67B56" w:rsidRPr="00D67B56">
        <w:rPr>
          <w:b/>
        </w:rPr>
        <w:t>»</w:t>
      </w:r>
      <w:r w:rsidR="00940951">
        <w:rPr>
          <w:b/>
        </w:rPr>
        <w:t xml:space="preserve"> октября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lastRenderedPageBreak/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CA507C">
      <w:pPr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CA507C" w:rsidRPr="00A8067A">
        <w:t xml:space="preserve">«Критериям технической оценки оферт участников закупки  на выполнение работ </w:t>
      </w:r>
      <w:r w:rsidR="00CA507C">
        <w:t xml:space="preserve">по геолого-технологическим и геолого-геохимическим исследованиям (ГТИ и ГГИ) </w:t>
      </w:r>
      <w:r w:rsidR="00CA507C" w:rsidRPr="00A8067A">
        <w:t xml:space="preserve"> по  типу сделки </w:t>
      </w:r>
      <w:r w:rsidR="00CA507C">
        <w:t>210</w:t>
      </w:r>
      <w:r w:rsidR="00CA507C" w:rsidRPr="00A8067A">
        <w:t xml:space="preserve"> «</w:t>
      </w:r>
      <w:r w:rsidR="00CA507C">
        <w:t>ГТИ при бурении</w:t>
      </w:r>
      <w:r w:rsidR="00CA507C" w:rsidRPr="00A8067A">
        <w:t xml:space="preserve">»  (Форма </w:t>
      </w:r>
      <w:r w:rsidR="00CA507C">
        <w:t>11</w:t>
      </w:r>
      <w:r w:rsidR="00CA507C" w:rsidRPr="00A8067A"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 w:rsidR="00CA507C">
        <w:t>11</w:t>
      </w:r>
      <w:proofErr w:type="gramEnd"/>
      <w:r w:rsidR="00CA507C">
        <w:t xml:space="preserve">) </w:t>
      </w:r>
      <w:r w:rsidR="00CA507C" w:rsidRPr="0057045A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Pr="00B247DB" w:rsidRDefault="0057045A" w:rsidP="00393F6F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</w:t>
      </w:r>
      <w:r w:rsidR="00CA507C" w:rsidRPr="00D302C2">
        <w:t xml:space="preserve">предложение о заключении договора (Форма 3), </w:t>
      </w:r>
      <w:r w:rsidR="00CA507C" w:rsidRPr="00CA507C">
        <w:t>заполненная, подписанная «Сводная таблица по Лотам № 210-0-1 – 210-0-6» (Форма 4)</w:t>
      </w:r>
      <w:r w:rsidR="00CA507C">
        <w:t xml:space="preserve">, </w:t>
      </w:r>
      <w:r w:rsidR="00CA507C" w:rsidRPr="00D302C2">
        <w:t>заполненны</w:t>
      </w:r>
      <w:r w:rsidR="00CA507C">
        <w:t>е</w:t>
      </w:r>
      <w:r w:rsidR="00CA507C" w:rsidRPr="00D302C2">
        <w:t>, подписанны</w:t>
      </w:r>
      <w:r w:rsidR="00CA507C">
        <w:t>е</w:t>
      </w:r>
      <w:r w:rsidR="00CA507C" w:rsidRPr="00D302C2">
        <w:t xml:space="preserve"> </w:t>
      </w:r>
      <w:r w:rsidR="00CA507C" w:rsidRPr="006936BF">
        <w:t xml:space="preserve">лоты №№ </w:t>
      </w:r>
      <w:r w:rsidR="00CA507C">
        <w:t xml:space="preserve"> </w:t>
      </w:r>
      <w:r w:rsidR="00CA507C" w:rsidRPr="00CA507C">
        <w:t>210-0-</w:t>
      </w:r>
      <w:r w:rsidR="00CA507C">
        <w:t>1 – 210-0-6 (Формы 4.1. – 4.6.),</w:t>
      </w:r>
      <w:r w:rsidR="0028121C" w:rsidRPr="00D302C2">
        <w:t xml:space="preserve"> в соответствии с Требованиями к предмету оферты (Форма 5), </w:t>
      </w:r>
      <w:r w:rsidR="0028121C" w:rsidRPr="00B247DB">
        <w:t>оформленный и подписанный со стороны контрагента договор на выполнение работ с приложениями</w:t>
      </w:r>
      <w:proofErr w:type="gramEnd"/>
      <w:r w:rsidR="0028121C" w:rsidRPr="00B247DB">
        <w:t xml:space="preserve"> по форме 6,</w:t>
      </w:r>
      <w:r w:rsidR="0028121C" w:rsidRPr="00B247DB">
        <w:rPr>
          <w:szCs w:val="16"/>
        </w:rPr>
        <w:t xml:space="preserve"> </w:t>
      </w:r>
      <w:r w:rsidR="0028121C" w:rsidRPr="00B247DB">
        <w:t>перечень аффил</w:t>
      </w:r>
      <w:r w:rsidR="00206A6D" w:rsidRPr="00B247DB">
        <w:t>ированных организаций (Форма 7)</w:t>
      </w:r>
      <w:r w:rsidR="00B247DB">
        <w:rPr>
          <w:szCs w:val="16"/>
        </w:rPr>
        <w:t xml:space="preserve">, </w:t>
      </w:r>
      <w:r w:rsidR="001215E6" w:rsidRPr="00B247DB">
        <w:rPr>
          <w:szCs w:val="16"/>
        </w:rPr>
        <w:t>заполненную, подписанную  Калькуляцию, c расшифровкой по стоимости затрат (Форма 8), заполненная, подписанная Стоимость датчиков, применяемых по отдельным заявкам на геолого-технологические и геолого-геохимические исследования (Форма 9), заполненная, подписанная Стоимость 1 суток геолого-технологических исследований» (Форма 10)</w:t>
      </w:r>
      <w:r w:rsidR="00B247DB">
        <w:rPr>
          <w:szCs w:val="16"/>
        </w:rPr>
        <w:t>.</w:t>
      </w:r>
    </w:p>
    <w:p w:rsidR="00CB055E" w:rsidRPr="001510F2" w:rsidRDefault="00CB055E" w:rsidP="00CB055E">
      <w:pPr>
        <w:ind w:firstLine="708"/>
        <w:jc w:val="both"/>
      </w:pPr>
      <w:r w:rsidRPr="00B247DB">
        <w:rPr>
          <w:b/>
        </w:rPr>
        <w:t xml:space="preserve">четвертый </w:t>
      </w:r>
      <w:r w:rsidRPr="00B247DB">
        <w:t xml:space="preserve">– </w:t>
      </w:r>
      <w:r w:rsidRPr="00B247DB">
        <w:rPr>
          <w:b/>
        </w:rPr>
        <w:t>конверт (с пометкой «Копия»),</w:t>
      </w:r>
      <w:r w:rsidRPr="00B247DB">
        <w:t xml:space="preserve"> содержащий копии всех документов,</w:t>
      </w:r>
      <w:r>
        <w:t xml:space="preserve">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CA507C">
        <w:t>10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CA507C">
        <w:t>10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CA507C" w:rsidRDefault="00CA507C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940951">
        <w:rPr>
          <w:b/>
        </w:rPr>
        <w:t>11</w:t>
      </w:r>
      <w:r w:rsidRPr="000127F9">
        <w:rPr>
          <w:b/>
        </w:rPr>
        <w:t xml:space="preserve">» </w:t>
      </w:r>
      <w:r w:rsidR="00940951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0F0741" w:rsidRPr="005A0C17" w:rsidRDefault="000F0741" w:rsidP="0058480C">
      <w:pPr>
        <w:jc w:val="both"/>
        <w:rPr>
          <w:b/>
        </w:rPr>
      </w:pPr>
    </w:p>
    <w:p w:rsidR="00CA507C" w:rsidRPr="00E74C13" w:rsidRDefault="00CA507C" w:rsidP="00CA507C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 ПТО по СС ДСС</w:t>
      </w:r>
    </w:p>
    <w:p w:rsidR="00CA507C" w:rsidRPr="00E74C13" w:rsidRDefault="00CA507C" w:rsidP="00CA507C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E74C13">
        <w:rPr>
          <w:rFonts w:ascii="Times New Roman" w:hAnsi="Times New Roman"/>
          <w:sz w:val="24"/>
          <w:szCs w:val="24"/>
        </w:rPr>
        <w:t>Терешун</w:t>
      </w:r>
      <w:proofErr w:type="spellEnd"/>
      <w:r w:rsidRPr="00E74C13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CA507C" w:rsidRPr="00E74C13" w:rsidRDefault="00CA507C" w:rsidP="00CA507C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E74C13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CA507C" w:rsidRPr="00E74C13" w:rsidRDefault="00CA507C" w:rsidP="00CA507C">
      <w:pPr>
        <w:pStyle w:val="aff8"/>
        <w:rPr>
          <w:rFonts w:ascii="Times New Roman" w:hAnsi="Times New Roman"/>
          <w:sz w:val="24"/>
          <w:szCs w:val="24"/>
        </w:rPr>
      </w:pPr>
    </w:p>
    <w:p w:rsidR="00CA507C" w:rsidRPr="00E74C13" w:rsidRDefault="00CA507C" w:rsidP="00CA507C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ОП и ЭАСС ДСС</w:t>
      </w:r>
    </w:p>
    <w:p w:rsidR="00CA507C" w:rsidRPr="00E74C13" w:rsidRDefault="00CA507C" w:rsidP="00CA507C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CA507C" w:rsidRPr="00E74C13" w:rsidRDefault="00CA507C" w:rsidP="00CA507C">
      <w:pPr>
        <w:pStyle w:val="aff8"/>
        <w:rPr>
          <w:rFonts w:ascii="Times New Roman" w:hAnsi="Times New Roman"/>
          <w:b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E74C13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 w:rsidRPr="00E74C13">
        <w:rPr>
          <w:rFonts w:ascii="Times New Roman" w:hAnsi="Times New Roman"/>
          <w:sz w:val="24"/>
          <w:szCs w:val="24"/>
        </w:rPr>
        <w:t>;</w:t>
      </w:r>
    </w:p>
    <w:p w:rsidR="00CA507C" w:rsidRPr="00E74C13" w:rsidRDefault="00CA507C" w:rsidP="00CA507C">
      <w:pPr>
        <w:rPr>
          <w:rFonts w:eastAsia="Calibri"/>
        </w:rPr>
      </w:pPr>
    </w:p>
    <w:p w:rsidR="00CA507C" w:rsidRPr="00E74C13" w:rsidRDefault="00CA507C" w:rsidP="00CA507C">
      <w:pPr>
        <w:rPr>
          <w:rFonts w:eastAsia="Calibri"/>
        </w:rPr>
      </w:pPr>
      <w:r w:rsidRPr="00E74C13">
        <w:rPr>
          <w:rFonts w:eastAsia="Calibri"/>
        </w:rPr>
        <w:t>Ведущий специалист ОЗУВР</w:t>
      </w:r>
    </w:p>
    <w:p w:rsidR="00CA507C" w:rsidRPr="00E74C13" w:rsidRDefault="00CA507C" w:rsidP="00CA507C">
      <w:pPr>
        <w:rPr>
          <w:rFonts w:eastAsia="Calibri"/>
        </w:rPr>
      </w:pPr>
      <w:r w:rsidRPr="00E74C13">
        <w:rPr>
          <w:rFonts w:eastAsia="Calibri"/>
        </w:rPr>
        <w:t>Кулагина Елена Витальевна</w:t>
      </w:r>
    </w:p>
    <w:p w:rsidR="00CA507C" w:rsidRPr="00E74C13" w:rsidRDefault="00CA507C" w:rsidP="00CA507C">
      <w:pPr>
        <w:rPr>
          <w:rFonts w:eastAsia="Calibri"/>
        </w:rPr>
      </w:pPr>
      <w:r w:rsidRPr="00E74C13">
        <w:rPr>
          <w:b/>
        </w:rPr>
        <w:t>тел. (34643) 47-667</w:t>
      </w:r>
      <w:r w:rsidRPr="00E74C13">
        <w:t>,</w:t>
      </w:r>
      <w:r w:rsidRPr="00E74C13">
        <w:rPr>
          <w:rFonts w:eastAsia="Calibri"/>
        </w:rPr>
        <w:t xml:space="preserve"> </w:t>
      </w:r>
      <w:hyperlink r:id="rId10" w:history="1">
        <w:r w:rsidRPr="00E74C13">
          <w:rPr>
            <w:rFonts w:eastAsia="Calibri"/>
            <w:color w:val="0000FF"/>
            <w:u w:val="single"/>
          </w:rPr>
          <w:t>KulaginaEV@mng.slavneft.ru</w:t>
        </w:r>
      </w:hyperlink>
    </w:p>
    <w:p w:rsidR="00CA507C" w:rsidRPr="00E74C13" w:rsidRDefault="00CA507C" w:rsidP="00CA507C">
      <w:pPr>
        <w:rPr>
          <w:rFonts w:eastAsia="Calibri"/>
        </w:rPr>
      </w:pPr>
    </w:p>
    <w:p w:rsidR="00CA507C" w:rsidRPr="00E74C13" w:rsidRDefault="00CA507C" w:rsidP="00CA507C">
      <w:pPr>
        <w:jc w:val="both"/>
        <w:rPr>
          <w:rFonts w:eastAsia="Calibri"/>
          <w:b/>
        </w:rPr>
      </w:pPr>
      <w:r w:rsidRPr="00E74C13">
        <w:rPr>
          <w:rFonts w:eastAsia="Calibri"/>
          <w:b/>
        </w:rPr>
        <w:t>По вопросам организационного характера обращаться:</w:t>
      </w:r>
    </w:p>
    <w:p w:rsidR="00CA507C" w:rsidRPr="00E74C13" w:rsidRDefault="00CA507C" w:rsidP="00CA507C">
      <w:pPr>
        <w:jc w:val="both"/>
        <w:rPr>
          <w:rFonts w:eastAsia="Calibri"/>
        </w:rPr>
      </w:pPr>
      <w:r w:rsidRPr="00E74C13">
        <w:rPr>
          <w:rFonts w:eastAsia="Calibri"/>
        </w:rPr>
        <w:t>Акимова Елена Викторовна,</w:t>
      </w:r>
    </w:p>
    <w:p w:rsidR="00CA507C" w:rsidRPr="00E74C13" w:rsidRDefault="00CA507C" w:rsidP="00CA507C">
      <w:pPr>
        <w:jc w:val="both"/>
        <w:rPr>
          <w:rFonts w:eastAsia="Calibri"/>
          <w:u w:val="single"/>
        </w:rPr>
      </w:pPr>
      <w:r w:rsidRPr="00E74C13">
        <w:rPr>
          <w:rFonts w:eastAsia="Calibri"/>
        </w:rPr>
        <w:t xml:space="preserve">тел. (34643) 46-021, </w:t>
      </w:r>
      <w:hyperlink r:id="rId11" w:history="1">
        <w:r w:rsidRPr="00E74C13">
          <w:rPr>
            <w:rStyle w:val="af4"/>
            <w:rFonts w:eastAsia="Calibri"/>
            <w:lang w:val="en-US"/>
          </w:rPr>
          <w:t>Tender</w:t>
        </w:r>
        <w:r w:rsidRPr="00E74C13">
          <w:rPr>
            <w:rStyle w:val="af4"/>
            <w:rFonts w:eastAsia="Calibri"/>
          </w:rPr>
          <w:t>@</w:t>
        </w:r>
        <w:proofErr w:type="spellStart"/>
        <w:r w:rsidRPr="00E74C13">
          <w:rPr>
            <w:rStyle w:val="af4"/>
            <w:rFonts w:eastAsia="Calibri"/>
            <w:lang w:val="en-US"/>
          </w:rPr>
          <w:t>mng</w:t>
        </w:r>
        <w:proofErr w:type="spellEnd"/>
        <w:r w:rsidRPr="00E74C13">
          <w:rPr>
            <w:rStyle w:val="af4"/>
            <w:rFonts w:eastAsia="Calibri"/>
          </w:rPr>
          <w:t>.</w:t>
        </w:r>
        <w:proofErr w:type="spellStart"/>
        <w:r w:rsidRPr="00E74C13">
          <w:rPr>
            <w:rStyle w:val="af4"/>
            <w:rFonts w:eastAsia="Calibri"/>
            <w:lang w:val="en-US"/>
          </w:rPr>
          <w:t>slavneft</w:t>
        </w:r>
        <w:proofErr w:type="spellEnd"/>
        <w:r w:rsidRPr="00E74C13">
          <w:rPr>
            <w:rStyle w:val="af4"/>
            <w:rFonts w:eastAsia="Calibri"/>
          </w:rPr>
          <w:t>.</w:t>
        </w:r>
        <w:proofErr w:type="spellStart"/>
        <w:r w:rsidRPr="00E74C1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CA507C" w:rsidRDefault="00CA507C" w:rsidP="00CA507C">
      <w:pPr>
        <w:ind w:firstLine="708"/>
        <w:jc w:val="both"/>
      </w:pPr>
    </w:p>
    <w:p w:rsidR="00EE5AE3" w:rsidRPr="000127F9" w:rsidRDefault="00EE5AE3" w:rsidP="00CA507C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A558D2" w:rsidRDefault="00A558D2" w:rsidP="00EE5AE3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FF6186" w:rsidRPr="000127F9" w:rsidRDefault="00FF6186" w:rsidP="00EE5AE3">
      <w:pPr>
        <w:ind w:firstLine="708"/>
        <w:jc w:val="both"/>
      </w:pPr>
      <w:bookmarkStart w:id="1" w:name="_GoBack"/>
      <w:bookmarkEnd w:id="1"/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14C14">
        <w:rPr>
          <w:b/>
          <w:sz w:val="22"/>
          <w:szCs w:val="22"/>
        </w:rPr>
        <w:t xml:space="preserve"> 564</w:t>
      </w:r>
      <w:r w:rsidRPr="000A24D5">
        <w:rPr>
          <w:b/>
          <w:sz w:val="22"/>
          <w:szCs w:val="22"/>
        </w:rPr>
        <w:t xml:space="preserve">/ТК/2014 </w:t>
      </w:r>
      <w:r w:rsidR="00940951">
        <w:rPr>
          <w:b/>
          <w:sz w:val="22"/>
          <w:szCs w:val="22"/>
        </w:rPr>
        <w:t>от «30</w:t>
      </w:r>
      <w:r w:rsidR="00D96FC8" w:rsidRPr="00D96FC8">
        <w:rPr>
          <w:b/>
          <w:sz w:val="22"/>
          <w:szCs w:val="22"/>
        </w:rPr>
        <w:t>»</w:t>
      </w:r>
      <w:r w:rsidR="00940951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56202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683C98" w:rsidRPr="00483878" w:rsidRDefault="00735EAF" w:rsidP="00683C98">
      <w:pPr>
        <w:ind w:firstLine="7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43906">
        <w:rPr>
          <w:b/>
          <w:sz w:val="22"/>
          <w:szCs w:val="22"/>
        </w:rPr>
        <w:t>Договора</w:t>
      </w:r>
      <w:r w:rsidR="00A71753" w:rsidRPr="00443906">
        <w:t xml:space="preserve"> </w:t>
      </w:r>
      <w:r w:rsidR="00683C98" w:rsidRPr="00443906">
        <w:t xml:space="preserve"> </w:t>
      </w:r>
      <w:r w:rsidR="00683C98" w:rsidRPr="00443906">
        <w:rPr>
          <w:b/>
          <w:sz w:val="22"/>
          <w:szCs w:val="22"/>
        </w:rPr>
        <w:t xml:space="preserve">на выполнение работ </w:t>
      </w:r>
      <w:r w:rsidR="00683C98" w:rsidRPr="00443906">
        <w:rPr>
          <w:b/>
          <w:color w:val="000000"/>
          <w:sz w:val="22"/>
          <w:szCs w:val="22"/>
        </w:rPr>
        <w:t>по геолого-технологическим и геолого-геохимическим исследованиям (ГТИ и ГГИ)</w:t>
      </w:r>
      <w:r w:rsidR="00683C98" w:rsidRPr="009E705A">
        <w:rPr>
          <w:b/>
          <w:sz w:val="22"/>
          <w:szCs w:val="22"/>
        </w:rPr>
        <w:t xml:space="preserve"> </w:t>
      </w:r>
      <w:r w:rsidR="00683C98" w:rsidRPr="005A0C17">
        <w:t>на месторождениях ОАО «СН-МНГ»</w:t>
      </w:r>
      <w:r w:rsidR="00683C98">
        <w:t xml:space="preserve"> </w:t>
      </w:r>
      <w:r w:rsidR="00683C98"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D14C14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D14C14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4F6D21">
              <w:rPr>
                <w:szCs w:val="16"/>
              </w:rPr>
              <w:t>20</w:t>
            </w:r>
            <w:r w:rsidR="00D14C14">
              <w:rPr>
                <w:szCs w:val="16"/>
              </w:rPr>
              <w:t>15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31.</w:t>
            </w:r>
            <w:r w:rsidR="00D96FC8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3B71B4" w:rsidP="003B71B4">
            <w:pPr>
              <w:widowControl w:val="0"/>
              <w:shd w:val="clear" w:color="auto" w:fill="FFFFFF"/>
              <w:tabs>
                <w:tab w:val="num" w:pos="1440"/>
              </w:tabs>
              <w:autoSpaceDE w:val="0"/>
              <w:autoSpaceDN w:val="0"/>
              <w:adjustRightInd w:val="0"/>
              <w:jc w:val="both"/>
            </w:pPr>
            <w:r w:rsidRPr="003B71B4"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3B71B4">
              <w:t>с даты получения</w:t>
            </w:r>
            <w:proofErr w:type="gramEnd"/>
            <w:r w:rsidRPr="003B71B4">
              <w:t xml:space="preserve"> от Подрядчика оригиналов </w:t>
            </w:r>
            <w:r>
              <w:t xml:space="preserve"> документов</w:t>
            </w:r>
            <w:r w:rsidRPr="003B71B4"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F63D76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3B71B4" w:rsidRDefault="00556572" w:rsidP="004F6D21">
            <w:r w:rsidRPr="003B71B4">
              <w:t>Увеличение (+</w:t>
            </w:r>
            <w:r w:rsidR="004F6D21" w:rsidRPr="003B71B4">
              <w:t>50</w:t>
            </w:r>
            <w:r w:rsidRPr="003B71B4">
              <w:t>%)/ уменьшение (-</w:t>
            </w:r>
            <w:r w:rsidR="004F6D21" w:rsidRPr="003B71B4">
              <w:t>50</w:t>
            </w:r>
            <w:r w:rsidRPr="003B71B4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Default="00556572" w:rsidP="00556572">
            <w:pPr>
              <w:jc w:val="center"/>
            </w:pPr>
          </w:p>
          <w:p w:rsidR="00556572" w:rsidRDefault="00556572" w:rsidP="00556572">
            <w:pPr>
              <w:jc w:val="center"/>
            </w:pPr>
            <w:r w:rsidRPr="002C360F"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CA507C" w:rsidRPr="00443906">
        <w:rPr>
          <w:rFonts w:ascii="Times New Roman" w:hAnsi="Times New Roman"/>
        </w:rPr>
        <w:t>марта</w:t>
      </w:r>
      <w:r w:rsidRPr="00443906">
        <w:rPr>
          <w:rFonts w:ascii="Times New Roman" w:hAnsi="Times New Roman"/>
        </w:rPr>
        <w:t xml:space="preserve">  201</w:t>
      </w:r>
      <w:r w:rsidR="0034762A" w:rsidRPr="00443906">
        <w:rPr>
          <w:rFonts w:ascii="Times New Roman" w:hAnsi="Times New Roman"/>
        </w:rPr>
        <w:t>5</w:t>
      </w:r>
      <w:r w:rsidRPr="00443906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940951">
            <w:pPr>
              <w:jc w:val="right"/>
            </w:pPr>
            <w:r w:rsidRPr="000127F9">
              <w:t>Протокол  № ____</w:t>
            </w:r>
            <w:r w:rsidR="00940951">
              <w:rPr>
                <w:u w:val="single"/>
              </w:rPr>
              <w:t>357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940951">
            <w:pPr>
              <w:jc w:val="right"/>
            </w:pPr>
            <w:r w:rsidRPr="000127F9">
              <w:t>«</w:t>
            </w:r>
            <w:r w:rsidR="00940951">
              <w:t>30</w:t>
            </w:r>
            <w:r w:rsidRPr="000127F9">
              <w:t>»</w:t>
            </w:r>
            <w:r w:rsidR="00940951">
              <w:t xml:space="preserve"> 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B71B4" w:rsidRPr="003B71B4" w:rsidRDefault="003B71B4" w:rsidP="003B71B4">
      <w:pPr>
        <w:autoSpaceDE w:val="0"/>
        <w:autoSpaceDN w:val="0"/>
        <w:adjustRightInd w:val="0"/>
        <w:jc w:val="center"/>
        <w:rPr>
          <w:b/>
          <w:bCs/>
          <w:sz w:val="28"/>
          <w:szCs w:val="16"/>
        </w:rPr>
      </w:pPr>
      <w:r w:rsidRPr="003B71B4">
        <w:rPr>
          <w:b/>
          <w:bCs/>
          <w:sz w:val="28"/>
          <w:szCs w:val="16"/>
        </w:rPr>
        <w:t xml:space="preserve">Требования к  предмету оферты </w:t>
      </w:r>
    </w:p>
    <w:p w:rsidR="003B71B4" w:rsidRDefault="003B71B4" w:rsidP="003B71B4">
      <w:pPr>
        <w:autoSpaceDE w:val="0"/>
        <w:autoSpaceDN w:val="0"/>
        <w:adjustRightInd w:val="0"/>
        <w:jc w:val="center"/>
        <w:rPr>
          <w:sz w:val="28"/>
          <w:szCs w:val="16"/>
        </w:rPr>
      </w:pPr>
      <w:r w:rsidRPr="003B71B4">
        <w:rPr>
          <w:sz w:val="28"/>
          <w:szCs w:val="16"/>
        </w:rPr>
        <w:t>(Техническое задание)</w:t>
      </w:r>
    </w:p>
    <w:p w:rsidR="00584516" w:rsidRPr="003B71B4" w:rsidRDefault="00584516" w:rsidP="003B71B4">
      <w:pPr>
        <w:autoSpaceDE w:val="0"/>
        <w:autoSpaceDN w:val="0"/>
        <w:adjustRightInd w:val="0"/>
        <w:jc w:val="center"/>
        <w:rPr>
          <w:sz w:val="28"/>
          <w:szCs w:val="16"/>
        </w:rPr>
      </w:pPr>
    </w:p>
    <w:p w:rsidR="003B71B4" w:rsidRPr="003B71B4" w:rsidRDefault="003B71B4" w:rsidP="003B71B4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3B71B4">
        <w:rPr>
          <w:i/>
          <w:iCs/>
          <w:szCs w:val="16"/>
        </w:rPr>
        <w:t xml:space="preserve">1.Общие положения.      </w:t>
      </w:r>
    </w:p>
    <w:p w:rsidR="003B71B4" w:rsidRPr="003B71B4" w:rsidRDefault="003B71B4" w:rsidP="003B71B4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3B71B4">
        <w:rPr>
          <w:szCs w:val="16"/>
          <w:u w:val="single"/>
        </w:rPr>
        <w:t>Вид выполнения работ</w:t>
      </w:r>
      <w:r w:rsidRPr="003B71B4">
        <w:rPr>
          <w:szCs w:val="16"/>
        </w:rPr>
        <w:t xml:space="preserve">:  </w:t>
      </w:r>
    </w:p>
    <w:p w:rsidR="003B71B4" w:rsidRPr="003B71B4" w:rsidRDefault="003B71B4" w:rsidP="003B71B4">
      <w:pPr>
        <w:autoSpaceDE w:val="0"/>
        <w:autoSpaceDN w:val="0"/>
        <w:adjustRightInd w:val="0"/>
        <w:ind w:left="420"/>
        <w:jc w:val="both"/>
      </w:pPr>
      <w:r w:rsidRPr="003B71B4">
        <w:t xml:space="preserve">      ГТИ при бурении </w:t>
      </w:r>
    </w:p>
    <w:p w:rsidR="003B71B4" w:rsidRPr="003B71B4" w:rsidRDefault="003B71B4" w:rsidP="003B71B4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3B71B4">
        <w:rPr>
          <w:szCs w:val="16"/>
          <w:u w:val="single"/>
        </w:rPr>
        <w:t>Заказчик</w:t>
      </w:r>
      <w:r w:rsidRPr="003B71B4">
        <w:rPr>
          <w:szCs w:val="16"/>
        </w:rPr>
        <w:t>: ОАО «СН-МНГ».</w:t>
      </w:r>
    </w:p>
    <w:p w:rsidR="003B71B4" w:rsidRPr="003B71B4" w:rsidRDefault="003B71B4" w:rsidP="003B71B4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3B71B4">
        <w:rPr>
          <w:szCs w:val="16"/>
          <w:u w:val="single"/>
        </w:rPr>
        <w:t>Плановые сроки выполнения работ</w:t>
      </w:r>
      <w:r w:rsidRPr="003B71B4">
        <w:rPr>
          <w:szCs w:val="16"/>
        </w:rPr>
        <w:t>: с 01 января 2015г. до 31 декабря 2015г.</w:t>
      </w:r>
    </w:p>
    <w:p w:rsidR="009B4C8F" w:rsidRPr="005A0C17" w:rsidRDefault="009B4C8F" w:rsidP="009B4C8F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9B4C8F">
        <w:rPr>
          <w:u w:val="single"/>
        </w:rPr>
        <w:t>Стартовая стоимость</w:t>
      </w:r>
      <w:r w:rsidRPr="005A0C17">
        <w:t xml:space="preserve"> (в рублях без учета НДС 18%): </w:t>
      </w:r>
    </w:p>
    <w:p w:rsidR="009B4C8F" w:rsidRDefault="009B4C8F" w:rsidP="009B4C8F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210-0-1 (Форма </w:t>
      </w:r>
      <w:r w:rsidR="00584516">
        <w:t>4.1.</w:t>
      </w:r>
      <w:r>
        <w:t xml:space="preserve">) -  </w:t>
      </w:r>
      <w:r w:rsidRPr="00043CD8">
        <w:t>без объявления стартовой стоимости</w:t>
      </w:r>
      <w:r>
        <w:t>.</w:t>
      </w:r>
    </w:p>
    <w:p w:rsidR="009B4C8F" w:rsidRDefault="009B4C8F" w:rsidP="009B4C8F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210-0-2 (Форма </w:t>
      </w:r>
      <w:r w:rsidR="00584516">
        <w:t>4.2.</w:t>
      </w:r>
      <w:r>
        <w:t xml:space="preserve">) -  </w:t>
      </w:r>
      <w:r w:rsidRPr="00043CD8">
        <w:t>без объявления стартовой стоимости</w:t>
      </w:r>
      <w:r>
        <w:t>.</w:t>
      </w:r>
    </w:p>
    <w:p w:rsidR="009B4C8F" w:rsidRDefault="009B4C8F" w:rsidP="009B4C8F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210-0-3 (Форма </w:t>
      </w:r>
      <w:r w:rsidR="00584516">
        <w:t>4.3.</w:t>
      </w:r>
      <w:r>
        <w:t xml:space="preserve">) -  </w:t>
      </w:r>
      <w:r w:rsidRPr="00043CD8">
        <w:t>без объявления стартовой стоимости</w:t>
      </w:r>
      <w:r>
        <w:t>.</w:t>
      </w:r>
    </w:p>
    <w:p w:rsidR="009B4C8F" w:rsidRDefault="009B4C8F" w:rsidP="009B4C8F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210-0-4 (Форма </w:t>
      </w:r>
      <w:r w:rsidR="00584516">
        <w:t>4.4.</w:t>
      </w:r>
      <w:r>
        <w:t xml:space="preserve">) -  </w:t>
      </w:r>
      <w:r w:rsidRPr="00043CD8">
        <w:t>без объявления стартовой стоимости</w:t>
      </w:r>
      <w:r>
        <w:t>.</w:t>
      </w:r>
    </w:p>
    <w:p w:rsidR="009B4C8F" w:rsidRDefault="009B4C8F" w:rsidP="009B4C8F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210-0-5 (Форма </w:t>
      </w:r>
      <w:r w:rsidR="00584516">
        <w:t>4.5.</w:t>
      </w:r>
      <w:r>
        <w:t xml:space="preserve">) -  </w:t>
      </w:r>
      <w:r w:rsidRPr="00043CD8">
        <w:t>без объявления стартовой стоимости</w:t>
      </w:r>
      <w:r>
        <w:t>.</w:t>
      </w:r>
    </w:p>
    <w:p w:rsidR="009B4C8F" w:rsidRDefault="009B4C8F" w:rsidP="009B4C8F">
      <w:pPr>
        <w:numPr>
          <w:ilvl w:val="0"/>
          <w:numId w:val="5"/>
        </w:numPr>
        <w:autoSpaceDE w:val="0"/>
        <w:autoSpaceDN w:val="0"/>
        <w:adjustRightInd w:val="0"/>
        <w:ind w:left="1134" w:hanging="283"/>
        <w:jc w:val="both"/>
      </w:pPr>
      <w:r>
        <w:t>Л</w:t>
      </w:r>
      <w:r w:rsidRPr="00043CD8">
        <w:t xml:space="preserve">от </w:t>
      </w:r>
      <w:r>
        <w:t xml:space="preserve">№ 210-0-6 (Форма </w:t>
      </w:r>
      <w:r w:rsidR="00584516">
        <w:t>4.6.</w:t>
      </w:r>
      <w:r>
        <w:t xml:space="preserve">) -  </w:t>
      </w:r>
      <w:r w:rsidRPr="00043CD8">
        <w:t>без объявления стартовой стоимости</w:t>
      </w:r>
      <w:r>
        <w:t>.</w:t>
      </w:r>
    </w:p>
    <w:p w:rsidR="009B4C8F" w:rsidRDefault="009B4C8F" w:rsidP="009B4C8F">
      <w:pPr>
        <w:autoSpaceDE w:val="0"/>
        <w:autoSpaceDN w:val="0"/>
        <w:adjustRightInd w:val="0"/>
        <w:ind w:left="1134"/>
        <w:jc w:val="both"/>
      </w:pPr>
    </w:p>
    <w:p w:rsidR="003B71B4" w:rsidRDefault="003B71B4" w:rsidP="00584516">
      <w:pPr>
        <w:numPr>
          <w:ilvl w:val="0"/>
          <w:numId w:val="22"/>
        </w:numPr>
      </w:pPr>
      <w:r w:rsidRPr="00584516">
        <w:rPr>
          <w:szCs w:val="16"/>
          <w:u w:val="single"/>
        </w:rPr>
        <w:t>Порядок оплаты</w:t>
      </w:r>
      <w:r w:rsidRPr="00584516">
        <w:rPr>
          <w:szCs w:val="16"/>
        </w:rPr>
        <w:t xml:space="preserve">: </w:t>
      </w:r>
      <w:r w:rsidR="00584516" w:rsidRPr="00584516"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="00584516" w:rsidRPr="00584516">
        <w:t>с даты получения</w:t>
      </w:r>
      <w:proofErr w:type="gramEnd"/>
      <w:r w:rsidR="00584516" w:rsidRPr="00584516">
        <w:t xml:space="preserve"> от Подрядчика оригиналов  документов</w:t>
      </w:r>
    </w:p>
    <w:p w:rsidR="00584516" w:rsidRPr="003B71B4" w:rsidRDefault="00584516" w:rsidP="00584516">
      <w:pPr>
        <w:ind w:left="720"/>
      </w:pPr>
    </w:p>
    <w:p w:rsidR="005C2375" w:rsidRPr="00CE6665" w:rsidRDefault="005C2375" w:rsidP="005C237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CE6665">
        <w:rPr>
          <w:i/>
          <w:iCs/>
        </w:rPr>
        <w:t xml:space="preserve">2. Основные требования к выполнению работ.  </w:t>
      </w:r>
    </w:p>
    <w:p w:rsidR="005C2375" w:rsidRDefault="005C2375" w:rsidP="005C2375">
      <w:pPr>
        <w:autoSpaceDE w:val="0"/>
        <w:autoSpaceDN w:val="0"/>
        <w:adjustRightInd w:val="0"/>
        <w:jc w:val="both"/>
        <w:rPr>
          <w:iCs/>
        </w:rPr>
      </w:pPr>
    </w:p>
    <w:p w:rsidR="005C2375" w:rsidRPr="00CC1A5B" w:rsidRDefault="005C2375" w:rsidP="005C237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  <w:r w:rsidRPr="00CC1A5B">
        <w:rPr>
          <w:iCs/>
        </w:rPr>
        <w:t xml:space="preserve">Качественное, своевременное выполнение объемов </w:t>
      </w:r>
      <w:proofErr w:type="gramStart"/>
      <w:r w:rsidRPr="00CC1A5B">
        <w:rPr>
          <w:iCs/>
        </w:rPr>
        <w:t>работ</w:t>
      </w:r>
      <w:proofErr w:type="gramEnd"/>
      <w:r w:rsidRPr="00CC1A5B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</w:t>
      </w:r>
      <w:r>
        <w:rPr>
          <w:iCs/>
        </w:rPr>
        <w:t>.1.</w:t>
      </w:r>
      <w:r w:rsidRPr="00CC1A5B">
        <w:rPr>
          <w:iCs/>
        </w:rPr>
        <w:t xml:space="preserve"> – 4.6.</w:t>
      </w:r>
      <w:r>
        <w:rPr>
          <w:iCs/>
        </w:rPr>
        <w:t xml:space="preserve"> с приложениями.</w:t>
      </w:r>
    </w:p>
    <w:p w:rsidR="005C2375" w:rsidRPr="00CE6665" w:rsidRDefault="005C2375" w:rsidP="005C237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</w:p>
    <w:p w:rsidR="005C2375" w:rsidRPr="00CE6665" w:rsidRDefault="005C2375" w:rsidP="005C237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CE6665">
        <w:rPr>
          <w:i/>
          <w:iCs/>
        </w:rPr>
        <w:t>3. Основные требования к Претенденту.</w:t>
      </w:r>
    </w:p>
    <w:p w:rsidR="005C2375" w:rsidRPr="005C2375" w:rsidRDefault="005C2375" w:rsidP="005C2375">
      <w:pPr>
        <w:numPr>
          <w:ilvl w:val="0"/>
          <w:numId w:val="25"/>
        </w:numPr>
        <w:ind w:left="0" w:firstLine="0"/>
        <w:jc w:val="both"/>
        <w:rPr>
          <w:rFonts w:eastAsia="Arial Unicode MS"/>
        </w:rPr>
      </w:pPr>
      <w:r w:rsidRPr="005C2375">
        <w:rPr>
          <w:rFonts w:eastAsia="Arial Unicode MS"/>
        </w:rPr>
        <w:t>Соответствие «Критериям технической оценки оферт участников закупки  на выполнение работ по геолого-технологическим и геолого-геохимическим исследованиям (ГТИ и ГГИ)  по  типу сделки 210 «ГТИ при бурении»  (Форма 11)</w:t>
      </w:r>
      <w:r>
        <w:rPr>
          <w:rFonts w:eastAsia="Arial Unicode MS"/>
        </w:rPr>
        <w:t>,</w:t>
      </w:r>
      <w:r w:rsidRPr="005C2375">
        <w:rPr>
          <w:rFonts w:eastAsia="Arial Unicode MS"/>
        </w:rPr>
        <w:t xml:space="preserve"> с заполненной и подписанной анкетой соответствия критериям технической оценки оферт участников закупки (Приложение 1 к Форме 11).</w:t>
      </w:r>
    </w:p>
    <w:p w:rsidR="005C2375" w:rsidRPr="005C2375" w:rsidRDefault="005C2375" w:rsidP="005C2375">
      <w:pPr>
        <w:numPr>
          <w:ilvl w:val="0"/>
          <w:numId w:val="25"/>
        </w:numPr>
        <w:ind w:left="0" w:firstLine="0"/>
        <w:jc w:val="both"/>
      </w:pPr>
      <w:r w:rsidRPr="00CE6665">
        <w:t xml:space="preserve">Предоставление полного пакета документов к </w:t>
      </w:r>
      <w:r w:rsidRPr="005C2375">
        <w:t>«Критериям технической оценки оферт участников закупки  на выполнение работ по геолого-технологическим и геолого-геохимическим исследованиям (ГТИ и ГГИ)  по  типу сделки 210 «ГТИ при бурении»  (Форма 11)</w:t>
      </w:r>
      <w:r>
        <w:t>,</w:t>
      </w:r>
      <w:r w:rsidRPr="005C2375">
        <w:t xml:space="preserve"> с заполненной и подписанной анкетой соответствия критериям технической оценки оферт участников закупки (Приложение 1 к Форме 11).</w:t>
      </w:r>
    </w:p>
    <w:p w:rsidR="005C2375" w:rsidRDefault="005C2375" w:rsidP="005C2375">
      <w:pPr>
        <w:ind w:left="1080"/>
        <w:jc w:val="both"/>
      </w:pPr>
    </w:p>
    <w:p w:rsidR="005C2375" w:rsidRPr="00B63BC7" w:rsidRDefault="005C2375" w:rsidP="005C2375">
      <w:pPr>
        <w:ind w:left="1080"/>
        <w:jc w:val="both"/>
      </w:pPr>
    </w:p>
    <w:p w:rsidR="005C2375" w:rsidRDefault="005C2375" w:rsidP="005C237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5C2375" w:rsidRDefault="005C2375" w:rsidP="005C237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5C2375" w:rsidRDefault="005C2375" w:rsidP="005C237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CE6665">
        <w:rPr>
          <w:rFonts w:eastAsia="Arial Unicode MS"/>
          <w:i/>
        </w:rPr>
        <w:lastRenderedPageBreak/>
        <w:t>4. Условия выполнения работ.</w:t>
      </w:r>
    </w:p>
    <w:p w:rsidR="005C2375" w:rsidRPr="00CE6665" w:rsidRDefault="005C2375" w:rsidP="005C237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5C2375" w:rsidRPr="009077FA" w:rsidRDefault="005C2375" w:rsidP="005C2375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5C2375" w:rsidRDefault="005C2375" w:rsidP="005C2375">
      <w:pPr>
        <w:autoSpaceDE w:val="0"/>
        <w:autoSpaceDN w:val="0"/>
        <w:adjustRightInd w:val="0"/>
        <w:jc w:val="both"/>
        <w:rPr>
          <w:i/>
        </w:rPr>
      </w:pPr>
    </w:p>
    <w:p w:rsidR="005C2375" w:rsidRDefault="005C2375" w:rsidP="005C2375">
      <w:pPr>
        <w:autoSpaceDE w:val="0"/>
        <w:autoSpaceDN w:val="0"/>
        <w:adjustRightInd w:val="0"/>
        <w:jc w:val="both"/>
        <w:rPr>
          <w:i/>
        </w:rPr>
      </w:pPr>
    </w:p>
    <w:p w:rsidR="005C2375" w:rsidRPr="00CE6665" w:rsidRDefault="005C2375" w:rsidP="005C2375">
      <w:pPr>
        <w:autoSpaceDE w:val="0"/>
        <w:autoSpaceDN w:val="0"/>
        <w:adjustRightInd w:val="0"/>
        <w:jc w:val="both"/>
        <w:rPr>
          <w:i/>
        </w:rPr>
      </w:pPr>
    </w:p>
    <w:p w:rsidR="005C2375" w:rsidRDefault="005C2375" w:rsidP="005C2375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5C2375" w:rsidRPr="00C55CD6" w:rsidRDefault="005C2375" w:rsidP="005C2375">
      <w:pPr>
        <w:autoSpaceDE w:val="0"/>
        <w:autoSpaceDN w:val="0"/>
        <w:adjustRightInd w:val="0"/>
        <w:jc w:val="both"/>
        <w:rPr>
          <w:i/>
        </w:rPr>
      </w:pPr>
    </w:p>
    <w:p w:rsidR="005C2375" w:rsidRDefault="005C2375" w:rsidP="005C2375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 xml:space="preserve">Приложение </w:t>
      </w:r>
      <w:r w:rsidR="007C19EF">
        <w:rPr>
          <w:i/>
        </w:rPr>
        <w:t xml:space="preserve"> </w:t>
      </w:r>
      <w:r w:rsidRPr="00C55CD6">
        <w:rPr>
          <w:i/>
        </w:rPr>
        <w:t>1. Техническое задание</w:t>
      </w:r>
      <w:r>
        <w:rPr>
          <w:i/>
        </w:rPr>
        <w:t>.</w:t>
      </w:r>
    </w:p>
    <w:p w:rsidR="00385458" w:rsidRDefault="00385458" w:rsidP="005C2375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Приложение 2. </w:t>
      </w:r>
      <w:r w:rsidRPr="00385458">
        <w:rPr>
          <w:i/>
        </w:rPr>
        <w:t xml:space="preserve">Распределение кустов по </w:t>
      </w:r>
      <w:proofErr w:type="spellStart"/>
      <w:r w:rsidRPr="00385458">
        <w:rPr>
          <w:i/>
        </w:rPr>
        <w:t>ЛОТам</w:t>
      </w:r>
      <w:proofErr w:type="spellEnd"/>
      <w:r w:rsidRPr="00385458">
        <w:rPr>
          <w:i/>
        </w:rPr>
        <w:t xml:space="preserve"> </w:t>
      </w:r>
      <w:proofErr w:type="gramStart"/>
      <w:r w:rsidRPr="00385458">
        <w:rPr>
          <w:i/>
        </w:rPr>
        <w:t>согласно проекта</w:t>
      </w:r>
      <w:proofErr w:type="gramEnd"/>
      <w:r w:rsidRPr="00385458">
        <w:rPr>
          <w:i/>
        </w:rPr>
        <w:t xml:space="preserve">  программы по бурению по ОАО "СН-МНГ" на 2015</w:t>
      </w:r>
      <w:r>
        <w:rPr>
          <w:i/>
        </w:rPr>
        <w:t>.</w:t>
      </w:r>
    </w:p>
    <w:p w:rsidR="007C19EF" w:rsidRPr="00C55CD6" w:rsidRDefault="007C19EF" w:rsidP="005C2375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Приложение 3. Транспортная схема ОАО «СН-МНГ».</w:t>
      </w:r>
    </w:p>
    <w:p w:rsidR="005C2375" w:rsidRDefault="005C2375" w:rsidP="005C2375"/>
    <w:p w:rsidR="005C2375" w:rsidRDefault="005C2375" w:rsidP="005C2375"/>
    <w:p w:rsidR="005C2375" w:rsidRDefault="005C2375" w:rsidP="005C2375"/>
    <w:p w:rsidR="005C2375" w:rsidRDefault="005C2375" w:rsidP="005C2375"/>
    <w:p w:rsidR="005C2375" w:rsidRDefault="005C2375" w:rsidP="005C2375"/>
    <w:p w:rsidR="002B241E" w:rsidRDefault="002B241E" w:rsidP="00735EAF">
      <w:pPr>
        <w:jc w:val="right"/>
        <w:rPr>
          <w:b/>
          <w:sz w:val="22"/>
          <w:szCs w:val="22"/>
        </w:rPr>
      </w:pPr>
    </w:p>
    <w:p w:rsidR="00C570D8" w:rsidRDefault="00C570D8" w:rsidP="00735EAF">
      <w:pPr>
        <w:jc w:val="right"/>
        <w:rPr>
          <w:b/>
          <w:sz w:val="22"/>
          <w:szCs w:val="22"/>
        </w:rPr>
      </w:pPr>
    </w:p>
    <w:p w:rsidR="00735EAF" w:rsidRPr="006F7034" w:rsidRDefault="00DB53E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667"/>
        <w:gridCol w:w="1417"/>
        <w:gridCol w:w="1418"/>
        <w:gridCol w:w="992"/>
        <w:gridCol w:w="709"/>
        <w:gridCol w:w="708"/>
        <w:gridCol w:w="769"/>
      </w:tblGrid>
      <w:tr w:rsidR="00735EAF" w:rsidRPr="006F7034" w:rsidTr="005C2375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5C2375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5C2375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5C2375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5C2375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5C2375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5C2375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5C2375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212" w:rsidRDefault="00821212">
      <w:r>
        <w:separator/>
      </w:r>
    </w:p>
  </w:endnote>
  <w:endnote w:type="continuationSeparator" w:id="0">
    <w:p w:rsidR="00821212" w:rsidRDefault="00821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212" w:rsidRDefault="00821212">
      <w:r>
        <w:separator/>
      </w:r>
    </w:p>
  </w:footnote>
  <w:footnote w:type="continuationSeparator" w:id="0">
    <w:p w:rsidR="00821212" w:rsidRDefault="00821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F02406"/>
    <w:multiLevelType w:val="hybridMultilevel"/>
    <w:tmpl w:val="64B4E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C97148"/>
    <w:multiLevelType w:val="hybridMultilevel"/>
    <w:tmpl w:val="1B26F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C94894"/>
    <w:multiLevelType w:val="hybridMultilevel"/>
    <w:tmpl w:val="2594E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9"/>
  </w:num>
  <w:num w:numId="5">
    <w:abstractNumId w:val="11"/>
  </w:num>
  <w:num w:numId="6">
    <w:abstractNumId w:val="19"/>
  </w:num>
  <w:num w:numId="7">
    <w:abstractNumId w:val="0"/>
  </w:num>
  <w:num w:numId="8">
    <w:abstractNumId w:val="6"/>
  </w:num>
  <w:num w:numId="9">
    <w:abstractNumId w:val="12"/>
  </w:num>
  <w:num w:numId="10">
    <w:abstractNumId w:val="7"/>
  </w:num>
  <w:num w:numId="11">
    <w:abstractNumId w:val="18"/>
  </w:num>
  <w:num w:numId="12">
    <w:abstractNumId w:val="5"/>
  </w:num>
  <w:num w:numId="13">
    <w:abstractNumId w:val="13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"/>
  </w:num>
  <w:num w:numId="21">
    <w:abstractNumId w:val="2"/>
  </w:num>
  <w:num w:numId="22">
    <w:abstractNumId w:val="14"/>
  </w:num>
  <w:num w:numId="23">
    <w:abstractNumId w:val="10"/>
  </w:num>
  <w:num w:numId="24">
    <w:abstractNumId w:val="4"/>
  </w:num>
  <w:num w:numId="25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46A18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6781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5E6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4F21"/>
    <w:rsid w:val="001A5CFD"/>
    <w:rsid w:val="001A6ED9"/>
    <w:rsid w:val="001A6FF0"/>
    <w:rsid w:val="001A79EA"/>
    <w:rsid w:val="001A7B9E"/>
    <w:rsid w:val="001B076B"/>
    <w:rsid w:val="001B0859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1CE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5F22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41E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169"/>
    <w:rsid w:val="002C78C6"/>
    <w:rsid w:val="002C7AA9"/>
    <w:rsid w:val="002D0A3C"/>
    <w:rsid w:val="002D2217"/>
    <w:rsid w:val="002D4059"/>
    <w:rsid w:val="002D4B81"/>
    <w:rsid w:val="002E16ED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652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1904"/>
    <w:rsid w:val="0034348D"/>
    <w:rsid w:val="00343F00"/>
    <w:rsid w:val="00344E93"/>
    <w:rsid w:val="00345479"/>
    <w:rsid w:val="00346AF7"/>
    <w:rsid w:val="003472B0"/>
    <w:rsid w:val="0034762A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458"/>
    <w:rsid w:val="0038564C"/>
    <w:rsid w:val="00385CF9"/>
    <w:rsid w:val="0038689F"/>
    <w:rsid w:val="003868A9"/>
    <w:rsid w:val="00390880"/>
    <w:rsid w:val="00391A34"/>
    <w:rsid w:val="00391C87"/>
    <w:rsid w:val="00392251"/>
    <w:rsid w:val="00393F6F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B71B4"/>
    <w:rsid w:val="003C025C"/>
    <w:rsid w:val="003C0CD5"/>
    <w:rsid w:val="003C0F37"/>
    <w:rsid w:val="003C2311"/>
    <w:rsid w:val="003C30B6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06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471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197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2026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516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2375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90A"/>
    <w:rsid w:val="00624C87"/>
    <w:rsid w:val="006259C4"/>
    <w:rsid w:val="006263D3"/>
    <w:rsid w:val="00626B87"/>
    <w:rsid w:val="00632A51"/>
    <w:rsid w:val="00632E3E"/>
    <w:rsid w:val="00632FE2"/>
    <w:rsid w:val="00634693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12E"/>
    <w:rsid w:val="00647D07"/>
    <w:rsid w:val="0065071F"/>
    <w:rsid w:val="00650D66"/>
    <w:rsid w:val="0065202E"/>
    <w:rsid w:val="00652942"/>
    <w:rsid w:val="0065790C"/>
    <w:rsid w:val="00657DAA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6FC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A7359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19E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07A30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212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AC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23E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951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4C8F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2D3C"/>
    <w:rsid w:val="009E31EA"/>
    <w:rsid w:val="009E4510"/>
    <w:rsid w:val="009E6067"/>
    <w:rsid w:val="009E6953"/>
    <w:rsid w:val="009F052C"/>
    <w:rsid w:val="009F17D1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067A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11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7DB"/>
    <w:rsid w:val="00B26915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570D8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247D"/>
    <w:rsid w:val="00C83039"/>
    <w:rsid w:val="00C84ABE"/>
    <w:rsid w:val="00C84ED7"/>
    <w:rsid w:val="00C8581F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07C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53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4C14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B53EF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1F9F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3EF5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  <w:rsid w:val="00FF6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046A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046A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046A18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046A18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046A18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046A18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046A18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046A18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046A18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046A18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046A18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046A18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046A18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046A18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046A18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046A18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046A18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046A18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046A18"/>
    <w:pPr>
      <w:ind w:left="1920"/>
    </w:pPr>
    <w:rPr>
      <w:szCs w:val="21"/>
    </w:rPr>
  </w:style>
  <w:style w:type="paragraph" w:styleId="af1">
    <w:name w:val="Subtitle"/>
    <w:basedOn w:val="a8"/>
    <w:qFormat/>
    <w:rsid w:val="00046A18"/>
    <w:pPr>
      <w:jc w:val="center"/>
    </w:pPr>
    <w:rPr>
      <w:b/>
      <w:bCs/>
    </w:rPr>
  </w:style>
  <w:style w:type="paragraph" w:styleId="af2">
    <w:name w:val="header"/>
    <w:basedOn w:val="a8"/>
    <w:rsid w:val="00046A1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046A18"/>
    <w:pPr>
      <w:ind w:left="708"/>
    </w:pPr>
  </w:style>
  <w:style w:type="paragraph" w:styleId="21">
    <w:name w:val="Body Text Indent 2"/>
    <w:basedOn w:val="a8"/>
    <w:rsid w:val="00046A18"/>
    <w:pPr>
      <w:ind w:left="360"/>
    </w:pPr>
  </w:style>
  <w:style w:type="paragraph" w:styleId="31">
    <w:name w:val="Body Text Indent 3"/>
    <w:basedOn w:val="a8"/>
    <w:rsid w:val="00046A18"/>
    <w:pPr>
      <w:ind w:left="540"/>
    </w:pPr>
  </w:style>
  <w:style w:type="paragraph" w:customStyle="1" w:styleId="a1">
    <w:name w:val="Пункт"/>
    <w:basedOn w:val="a8"/>
    <w:rsid w:val="00046A1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046A18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046A18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046A1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046A1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046A18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046A18"/>
    <w:rPr>
      <w:color w:val="0000FF"/>
      <w:u w:val="single"/>
    </w:rPr>
  </w:style>
  <w:style w:type="paragraph" w:customStyle="1" w:styleId="11">
    <w:name w:val="Обычный1"/>
    <w:rsid w:val="00046A18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046A18"/>
    <w:pPr>
      <w:ind w:left="240" w:hanging="240"/>
    </w:pPr>
  </w:style>
  <w:style w:type="paragraph" w:styleId="22">
    <w:name w:val="index 2"/>
    <w:basedOn w:val="a8"/>
    <w:next w:val="a8"/>
    <w:autoRedefine/>
    <w:semiHidden/>
    <w:rsid w:val="00046A18"/>
    <w:pPr>
      <w:ind w:left="480" w:hanging="240"/>
    </w:pPr>
  </w:style>
  <w:style w:type="paragraph" w:styleId="32">
    <w:name w:val="index 3"/>
    <w:basedOn w:val="a8"/>
    <w:next w:val="a8"/>
    <w:autoRedefine/>
    <w:semiHidden/>
    <w:rsid w:val="00046A18"/>
    <w:pPr>
      <w:ind w:left="720" w:hanging="240"/>
    </w:pPr>
  </w:style>
  <w:style w:type="paragraph" w:styleId="41">
    <w:name w:val="index 4"/>
    <w:basedOn w:val="a8"/>
    <w:next w:val="a8"/>
    <w:autoRedefine/>
    <w:semiHidden/>
    <w:rsid w:val="00046A18"/>
    <w:pPr>
      <w:ind w:left="960" w:hanging="240"/>
    </w:pPr>
  </w:style>
  <w:style w:type="paragraph" w:styleId="51">
    <w:name w:val="index 5"/>
    <w:basedOn w:val="a8"/>
    <w:next w:val="a8"/>
    <w:autoRedefine/>
    <w:semiHidden/>
    <w:rsid w:val="00046A18"/>
    <w:pPr>
      <w:ind w:left="1200" w:hanging="240"/>
    </w:pPr>
  </w:style>
  <w:style w:type="paragraph" w:styleId="61">
    <w:name w:val="index 6"/>
    <w:basedOn w:val="a8"/>
    <w:next w:val="a8"/>
    <w:autoRedefine/>
    <w:semiHidden/>
    <w:rsid w:val="00046A18"/>
    <w:pPr>
      <w:ind w:left="1440" w:hanging="240"/>
    </w:pPr>
  </w:style>
  <w:style w:type="paragraph" w:styleId="71">
    <w:name w:val="index 7"/>
    <w:basedOn w:val="a8"/>
    <w:next w:val="a8"/>
    <w:autoRedefine/>
    <w:semiHidden/>
    <w:rsid w:val="00046A18"/>
    <w:pPr>
      <w:ind w:left="1680" w:hanging="240"/>
    </w:pPr>
  </w:style>
  <w:style w:type="paragraph" w:styleId="81">
    <w:name w:val="index 8"/>
    <w:basedOn w:val="a8"/>
    <w:next w:val="a8"/>
    <w:autoRedefine/>
    <w:semiHidden/>
    <w:rsid w:val="00046A18"/>
    <w:pPr>
      <w:ind w:left="1920" w:hanging="240"/>
    </w:pPr>
  </w:style>
  <w:style w:type="paragraph" w:styleId="91">
    <w:name w:val="index 9"/>
    <w:basedOn w:val="a8"/>
    <w:next w:val="a8"/>
    <w:autoRedefine/>
    <w:semiHidden/>
    <w:rsid w:val="00046A18"/>
    <w:pPr>
      <w:ind w:left="2160" w:hanging="240"/>
    </w:pPr>
  </w:style>
  <w:style w:type="paragraph" w:styleId="af5">
    <w:name w:val="index heading"/>
    <w:basedOn w:val="a8"/>
    <w:next w:val="12"/>
    <w:semiHidden/>
    <w:rsid w:val="00046A18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046A18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046A1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046A18"/>
    <w:rPr>
      <w:sz w:val="16"/>
      <w:szCs w:val="16"/>
    </w:rPr>
  </w:style>
  <w:style w:type="paragraph" w:styleId="af8">
    <w:name w:val="annotation text"/>
    <w:basedOn w:val="a8"/>
    <w:semiHidden/>
    <w:rsid w:val="00046A18"/>
    <w:rPr>
      <w:sz w:val="20"/>
      <w:szCs w:val="20"/>
    </w:rPr>
  </w:style>
  <w:style w:type="paragraph" w:styleId="af9">
    <w:name w:val="annotation subject"/>
    <w:basedOn w:val="af8"/>
    <w:next w:val="af8"/>
    <w:semiHidden/>
    <w:rsid w:val="00046A18"/>
    <w:rPr>
      <w:b/>
      <w:bCs/>
    </w:rPr>
  </w:style>
  <w:style w:type="paragraph" w:styleId="afa">
    <w:name w:val="Normal (Web)"/>
    <w:basedOn w:val="a8"/>
    <w:rsid w:val="00046A1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046A18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046A18"/>
    <w:rPr>
      <w:b/>
      <w:bCs/>
    </w:rPr>
  </w:style>
  <w:style w:type="paragraph" w:styleId="afc">
    <w:name w:val="Body Text"/>
    <w:basedOn w:val="a8"/>
    <w:rsid w:val="00046A18"/>
    <w:pPr>
      <w:spacing w:after="120"/>
    </w:pPr>
  </w:style>
  <w:style w:type="paragraph" w:styleId="afd">
    <w:name w:val="Block Text"/>
    <w:basedOn w:val="a8"/>
    <w:rsid w:val="00046A1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046A18"/>
    <w:rPr>
      <w:sz w:val="22"/>
      <w:szCs w:val="20"/>
    </w:rPr>
  </w:style>
  <w:style w:type="paragraph" w:styleId="33">
    <w:name w:val="Body Text 3"/>
    <w:basedOn w:val="a8"/>
    <w:rsid w:val="00046A1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046A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046A1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046A18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046A1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046A1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046A18"/>
    <w:rPr>
      <w:color w:val="800080"/>
      <w:u w:val="single"/>
    </w:rPr>
  </w:style>
  <w:style w:type="paragraph" w:customStyle="1" w:styleId="rvps31451">
    <w:name w:val="rvps31451"/>
    <w:basedOn w:val="a8"/>
    <w:rsid w:val="00046A1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046A18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046A1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046A18"/>
  </w:style>
  <w:style w:type="paragraph" w:customStyle="1" w:styleId="a">
    <w:name w:val="Стиль заголовок"/>
    <w:basedOn w:val="a8"/>
    <w:rsid w:val="00046A1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046A18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0066C-7850-43E6-9C39-F8D288DB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17473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17</cp:revision>
  <cp:lastPrinted>2014-10-30T03:50:00Z</cp:lastPrinted>
  <dcterms:created xsi:type="dcterms:W3CDTF">2014-10-16T05:53:00Z</dcterms:created>
  <dcterms:modified xsi:type="dcterms:W3CDTF">2014-10-30T06:27:00Z</dcterms:modified>
</cp:coreProperties>
</file>