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671" w:rsidRDefault="00E40671" w:rsidP="00E40671">
      <w:pPr>
        <w:ind w:firstLine="720"/>
        <w:jc w:val="center"/>
        <w:rPr>
          <w:b/>
        </w:rPr>
      </w:pPr>
    </w:p>
    <w:p w:rsidR="00E40671" w:rsidRDefault="00E40671" w:rsidP="00E40671">
      <w:pPr>
        <w:ind w:firstLine="720"/>
        <w:jc w:val="center"/>
        <w:rPr>
          <w:b/>
        </w:rPr>
      </w:pPr>
    </w:p>
    <w:p w:rsidR="00E40671" w:rsidRDefault="00E40671" w:rsidP="00E40671">
      <w:pPr>
        <w:ind w:firstLine="720"/>
        <w:jc w:val="center"/>
        <w:rPr>
          <w:b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4"/>
        </w:rPr>
      </w:pPr>
      <w:r w:rsidRPr="00D50888">
        <w:rPr>
          <w:rFonts w:ascii="Times New Roman" w:hAnsi="Times New Roman"/>
          <w:b/>
          <w:sz w:val="24"/>
        </w:rPr>
        <w:t xml:space="preserve">Договор на выполнение проектных работ 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между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 xml:space="preserve">Открытым акционерным обществом «Славнефть-Мегионнефтегаз» 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(ОАО «СН-МНГ»)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и</w:t>
      </w:r>
    </w:p>
    <w:p w:rsidR="00843E05" w:rsidRPr="00D50888" w:rsidRDefault="00556F73" w:rsidP="00D50888">
      <w:pPr>
        <w:ind w:firstLine="720"/>
        <w:jc w:val="center"/>
        <w:rPr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______________________________________________________________</w:t>
      </w: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  <w:lang w:eastAsia="ar-SA"/>
        </w:rPr>
      </w:pPr>
      <w:r w:rsidRPr="00D50888">
        <w:rPr>
          <w:b/>
          <w:sz w:val="24"/>
          <w:szCs w:val="24"/>
          <w:lang w:eastAsia="ar-SA"/>
        </w:rPr>
        <w:t>г. Мегион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  <w:lang w:eastAsia="ar-SA"/>
        </w:rPr>
      </w:pPr>
      <w:r w:rsidRPr="00D50888">
        <w:rPr>
          <w:b/>
          <w:sz w:val="24"/>
          <w:szCs w:val="24"/>
          <w:lang w:eastAsia="ar-SA"/>
        </w:rPr>
        <w:t>201</w:t>
      </w:r>
      <w:r w:rsidRPr="00D50888">
        <w:rPr>
          <w:b/>
          <w:sz w:val="24"/>
          <w:szCs w:val="24"/>
          <w:highlight w:val="lightGray"/>
          <w:lang w:eastAsia="ar-SA"/>
        </w:rPr>
        <w:t>____</w:t>
      </w:r>
      <w:r w:rsidRPr="00D50888">
        <w:rPr>
          <w:b/>
          <w:sz w:val="24"/>
          <w:szCs w:val="24"/>
          <w:lang w:eastAsia="ar-SA"/>
        </w:rPr>
        <w:t xml:space="preserve"> г.</w:t>
      </w: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  <w:r w:rsidRPr="00D50888">
        <w:rPr>
          <w:sz w:val="24"/>
          <w:szCs w:val="24"/>
        </w:rPr>
        <w:br w:type="page"/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СОДЕРЖАНИЕ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602"/>
        <w:gridCol w:w="8338"/>
        <w:gridCol w:w="807"/>
      </w:tblGrid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ОПРЕДЕЛЕНИЯ……………………………………………………………..……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3-4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ПРЕДМЕТ ДОГОВОРА…………………………………………………………..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СТОИМОСТЬ РАБОТ И ПОРЯДОК РАСЧЕТОВ……………………………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5-6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ПРАВА И ОБЯЗАННОСТИ СТОРОН…….……………………………………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7-11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ПОРЯДОК СДАЧИ И ПРИЕМКИ РАБОТ…………………………………….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E331B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E331B8">
              <w:rPr>
                <w:b/>
                <w:sz w:val="24"/>
                <w:szCs w:val="24"/>
              </w:rPr>
              <w:t>11</w:t>
            </w:r>
            <w:r>
              <w:rPr>
                <w:b/>
                <w:sz w:val="24"/>
                <w:szCs w:val="24"/>
              </w:rPr>
              <w:t>-</w:t>
            </w:r>
            <w:r w:rsidRPr="00E331B8">
              <w:rPr>
                <w:b/>
                <w:sz w:val="24"/>
                <w:szCs w:val="24"/>
              </w:rPr>
              <w:t>12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bCs/>
                <w:sz w:val="24"/>
                <w:szCs w:val="24"/>
              </w:rPr>
              <w:t>ОТВЕТСТВЕННОСТЬ СТОРОН……………………………………………….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E331B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E331B8">
              <w:rPr>
                <w:b/>
                <w:sz w:val="24"/>
                <w:szCs w:val="24"/>
              </w:rPr>
              <w:t>13-18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ОБСТОЯТЕЛЬСТВА НЕПРЕОДОЛИМОЙ СИЛЫ (ФОРС-МАЖОР)……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E331B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E331B8">
              <w:rPr>
                <w:b/>
                <w:sz w:val="24"/>
                <w:szCs w:val="24"/>
              </w:rPr>
              <w:t>18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8338" w:type="dxa"/>
          </w:tcPr>
          <w:p w:rsidR="00E40671" w:rsidRPr="00D50888" w:rsidRDefault="007432DD" w:rsidP="00E331B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ОХРАНА СВЕДЕНИЙ КОНФИДЕНЦИАЛЬНОГО ХАРАКТЕРА</w:t>
            </w:r>
            <w:r w:rsidR="00E40671" w:rsidRPr="00D5088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E331B8">
              <w:rPr>
                <w:b/>
                <w:sz w:val="24"/>
                <w:szCs w:val="24"/>
              </w:rPr>
              <w:t>18-19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РАЗРЕШЕНИЕ СПОРОВ………………………………………………………....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E331B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E331B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1</w:t>
            </w:r>
            <w:r w:rsidR="00E331B8">
              <w:rPr>
                <w:b/>
                <w:sz w:val="24"/>
                <w:szCs w:val="24"/>
              </w:rPr>
              <w:t>0</w:t>
            </w:r>
            <w:r w:rsidRPr="00D5088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ПРОЧИЕ УСЛОВИЯ………………………………………………………………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E331B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19-21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E331B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1</w:t>
            </w:r>
            <w:r w:rsidR="00E331B8">
              <w:rPr>
                <w:b/>
                <w:sz w:val="24"/>
                <w:szCs w:val="24"/>
              </w:rPr>
              <w:t>1</w:t>
            </w:r>
            <w:r w:rsidRPr="00D5088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АДРЕСА, БАНКОВСКИЕ РЕКВИЗИТЫ И ПОДПИСИ СТОРОН…………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</w:tr>
    </w:tbl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jc w:val="center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br w:type="page"/>
      </w:r>
      <w:r w:rsidRPr="00D50888">
        <w:rPr>
          <w:b/>
          <w:bCs/>
          <w:sz w:val="24"/>
          <w:szCs w:val="24"/>
        </w:rPr>
        <w:lastRenderedPageBreak/>
        <w:t xml:space="preserve">Договор № </w:t>
      </w:r>
      <w:r w:rsidRPr="00D50888">
        <w:rPr>
          <w:b/>
          <w:bCs/>
          <w:sz w:val="24"/>
          <w:szCs w:val="24"/>
          <w:highlight w:val="lightGray"/>
        </w:rPr>
        <w:t>________________</w:t>
      </w:r>
    </w:p>
    <w:p w:rsidR="00E40671" w:rsidRPr="00D50888" w:rsidRDefault="00E40671" w:rsidP="00D50888">
      <w:pPr>
        <w:pStyle w:val="a5"/>
        <w:rPr>
          <w:sz w:val="24"/>
        </w:rPr>
      </w:pPr>
      <w:r w:rsidRPr="00D50888">
        <w:rPr>
          <w:sz w:val="24"/>
        </w:rPr>
        <w:t>на выполнение проектных работ</w:t>
      </w:r>
    </w:p>
    <w:p w:rsidR="00E40671" w:rsidRPr="00D50888" w:rsidRDefault="00E40671" w:rsidP="00D50888">
      <w:pPr>
        <w:ind w:right="-1333"/>
        <w:rPr>
          <w:sz w:val="24"/>
          <w:szCs w:val="24"/>
        </w:rPr>
      </w:pPr>
    </w:p>
    <w:p w:rsidR="00E40671" w:rsidRPr="00D50888" w:rsidRDefault="00E40671" w:rsidP="00D50888">
      <w:pPr>
        <w:ind w:hanging="142"/>
        <w:rPr>
          <w:b/>
          <w:sz w:val="24"/>
          <w:szCs w:val="24"/>
          <w:lang w:eastAsia="ar-SA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323"/>
        <w:gridCol w:w="456"/>
        <w:gridCol w:w="422"/>
        <w:gridCol w:w="423"/>
      </w:tblGrid>
      <w:tr w:rsidR="00E40671" w:rsidRPr="00D50888" w:rsidTr="00447CAE">
        <w:tc>
          <w:tcPr>
            <w:tcW w:w="1689" w:type="dxa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>г. Мегион</w:t>
            </w:r>
          </w:p>
        </w:tc>
        <w:tc>
          <w:tcPr>
            <w:tcW w:w="3819" w:type="dxa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36" w:type="dxa"/>
            <w:shd w:val="clear" w:color="auto" w:fill="BFBFBF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 xml:space="preserve"> 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456" w:type="dxa"/>
            <w:shd w:val="clear" w:color="auto" w:fill="BFBFBF"/>
          </w:tcPr>
          <w:p w:rsidR="00E40671" w:rsidRPr="00D50888" w:rsidRDefault="00E40671" w:rsidP="00D50888">
            <w:pPr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56" w:type="dxa"/>
            <w:shd w:val="clear" w:color="auto" w:fill="BFBFBF"/>
          </w:tcPr>
          <w:p w:rsidR="00E40671" w:rsidRPr="00D50888" w:rsidRDefault="00E40671" w:rsidP="00D50888">
            <w:pPr>
              <w:ind w:right="-78"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 xml:space="preserve">  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23" w:type="dxa"/>
            <w:shd w:val="clear" w:color="auto" w:fill="BFBFBF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>г.</w:t>
            </w:r>
          </w:p>
        </w:tc>
      </w:tr>
    </w:tbl>
    <w:p w:rsidR="00E40671" w:rsidRPr="00D50888" w:rsidRDefault="00E40671" w:rsidP="00D50888">
      <w:pPr>
        <w:ind w:hanging="142"/>
        <w:rPr>
          <w:b/>
          <w:sz w:val="24"/>
          <w:szCs w:val="24"/>
          <w:lang w:eastAsia="ar-SA"/>
        </w:rPr>
      </w:pPr>
    </w:p>
    <w:p w:rsidR="00E40671" w:rsidRPr="00D50888" w:rsidRDefault="00E40671" w:rsidP="00D50888">
      <w:pPr>
        <w:ind w:hanging="142"/>
        <w:rPr>
          <w:b/>
          <w:sz w:val="24"/>
          <w:szCs w:val="24"/>
          <w:lang w:eastAsia="ar-SA"/>
        </w:rPr>
      </w:pPr>
    </w:p>
    <w:p w:rsidR="00E40671" w:rsidRPr="00B733DB" w:rsidRDefault="00E40671" w:rsidP="00B733DB">
      <w:pPr>
        <w:ind w:firstLine="709"/>
        <w:rPr>
          <w:sz w:val="24"/>
          <w:szCs w:val="24"/>
        </w:rPr>
      </w:pPr>
      <w:r w:rsidRPr="00B733DB">
        <w:rPr>
          <w:b/>
          <w:sz w:val="24"/>
          <w:szCs w:val="24"/>
        </w:rPr>
        <w:t>Открытое акционерное общество «Славнефть-Мегионнефтегаз» (ОАО «СН-МНГ»)</w:t>
      </w:r>
      <w:r w:rsidRPr="00B733DB">
        <w:rPr>
          <w:sz w:val="24"/>
          <w:szCs w:val="24"/>
        </w:rPr>
        <w:t xml:space="preserve">, именуемое в дальнейшем </w:t>
      </w:r>
      <w:r w:rsidRPr="00B733DB">
        <w:rPr>
          <w:b/>
          <w:sz w:val="24"/>
          <w:szCs w:val="24"/>
        </w:rPr>
        <w:t>«Заказчик»</w:t>
      </w:r>
      <w:r w:rsidRPr="00B733DB">
        <w:rPr>
          <w:sz w:val="24"/>
          <w:szCs w:val="24"/>
        </w:rPr>
        <w:t xml:space="preserve">, </w:t>
      </w:r>
      <w:r w:rsidR="00311964" w:rsidRPr="00311964">
        <w:rPr>
          <w:sz w:val="24"/>
          <w:szCs w:val="24"/>
        </w:rPr>
        <w:t>в лице Заместителя Генерального директора-Директора по капитальному строительству Николаева Данила Александровича, действующего на основании доверенности №10 от 15.05.2015г.</w:t>
      </w:r>
      <w:r w:rsidR="00311964">
        <w:rPr>
          <w:sz w:val="24"/>
          <w:szCs w:val="24"/>
        </w:rPr>
        <w:t>,</w:t>
      </w:r>
      <w:r w:rsidR="00B733DB" w:rsidRPr="00B733DB">
        <w:rPr>
          <w:i/>
          <w:sz w:val="24"/>
          <w:szCs w:val="24"/>
        </w:rPr>
        <w:t xml:space="preserve"> </w:t>
      </w:r>
      <w:r w:rsidRPr="00B733DB">
        <w:rPr>
          <w:sz w:val="24"/>
          <w:szCs w:val="24"/>
        </w:rPr>
        <w:t xml:space="preserve">с одной стороны, и </w:t>
      </w:r>
      <w:r w:rsidR="00556F73">
        <w:rPr>
          <w:sz w:val="24"/>
          <w:szCs w:val="24"/>
        </w:rPr>
        <w:t>___________</w:t>
      </w:r>
      <w:r w:rsidR="00311964">
        <w:rPr>
          <w:sz w:val="24"/>
          <w:szCs w:val="24"/>
        </w:rPr>
        <w:t>_________________________</w:t>
      </w:r>
      <w:r w:rsidR="00556F73">
        <w:rPr>
          <w:sz w:val="24"/>
          <w:szCs w:val="24"/>
        </w:rPr>
        <w:t>__</w:t>
      </w:r>
      <w:r w:rsidR="00D73D1F" w:rsidRPr="00B733DB">
        <w:rPr>
          <w:sz w:val="24"/>
          <w:szCs w:val="24"/>
        </w:rPr>
        <w:t xml:space="preserve"> </w:t>
      </w:r>
      <w:r w:rsidRPr="00B733DB">
        <w:rPr>
          <w:sz w:val="24"/>
          <w:szCs w:val="24"/>
        </w:rPr>
        <w:t xml:space="preserve">именуемое в дальнейшем </w:t>
      </w:r>
      <w:r w:rsidRPr="00B733DB">
        <w:rPr>
          <w:b/>
          <w:sz w:val="24"/>
          <w:szCs w:val="24"/>
        </w:rPr>
        <w:t>«Подрядчик»</w:t>
      </w:r>
      <w:r w:rsidRPr="00B733DB">
        <w:rPr>
          <w:sz w:val="24"/>
          <w:szCs w:val="24"/>
        </w:rPr>
        <w:t>, в лице</w:t>
      </w:r>
      <w:r w:rsidR="00843E05" w:rsidRPr="00B733DB">
        <w:rPr>
          <w:sz w:val="24"/>
          <w:szCs w:val="24"/>
        </w:rPr>
        <w:t xml:space="preserve"> </w:t>
      </w:r>
      <w:r w:rsidR="00556F73">
        <w:rPr>
          <w:sz w:val="24"/>
          <w:szCs w:val="24"/>
        </w:rPr>
        <w:t>___________________________________________</w:t>
      </w:r>
      <w:r w:rsidR="00843E05" w:rsidRPr="00B733DB">
        <w:rPr>
          <w:sz w:val="24"/>
          <w:szCs w:val="24"/>
        </w:rPr>
        <w:t xml:space="preserve">, действующего на основании </w:t>
      </w:r>
      <w:r w:rsidR="00556F73">
        <w:rPr>
          <w:sz w:val="24"/>
          <w:szCs w:val="24"/>
        </w:rPr>
        <w:t>_______________________</w:t>
      </w:r>
      <w:r w:rsidR="00D73D1F" w:rsidRPr="00B733DB">
        <w:rPr>
          <w:sz w:val="24"/>
          <w:szCs w:val="24"/>
        </w:rPr>
        <w:t xml:space="preserve"> </w:t>
      </w:r>
      <w:r w:rsidRPr="00B733DB">
        <w:rPr>
          <w:sz w:val="24"/>
          <w:szCs w:val="24"/>
        </w:rPr>
        <w:t xml:space="preserve">с другой стороны, совместно именуемые </w:t>
      </w:r>
      <w:r w:rsidRPr="00B733DB">
        <w:rPr>
          <w:b/>
          <w:sz w:val="24"/>
          <w:szCs w:val="24"/>
        </w:rPr>
        <w:t>«Стороны»</w:t>
      </w:r>
      <w:r w:rsidRPr="00B733DB">
        <w:rPr>
          <w:sz w:val="24"/>
          <w:szCs w:val="24"/>
        </w:rPr>
        <w:t>, заключили настоящий Договор о нижеследующем:</w:t>
      </w:r>
    </w:p>
    <w:p w:rsidR="00E40671" w:rsidRPr="00843E05" w:rsidRDefault="00E40671" w:rsidP="00843E05"/>
    <w:p w:rsidR="00E40671" w:rsidRPr="00D50888" w:rsidRDefault="00E40671" w:rsidP="00D50888">
      <w:pPr>
        <w:numPr>
          <w:ilvl w:val="0"/>
          <w:numId w:val="14"/>
        </w:numPr>
        <w:ind w:right="-45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Определения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Если иное не определено в тексте, применяемые в Договоре</w:t>
      </w:r>
      <w:r>
        <w:rPr>
          <w:sz w:val="24"/>
          <w:szCs w:val="24"/>
        </w:rPr>
        <w:t xml:space="preserve"> </w:t>
      </w:r>
      <w:r w:rsidRPr="00E331B8">
        <w:rPr>
          <w:sz w:val="24"/>
          <w:szCs w:val="24"/>
        </w:rPr>
        <w:t>определения, имеют следующие значения, с соответствующими оговорками по условиям их применения: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«Стороны»</w:t>
      </w:r>
      <w:r w:rsidRPr="00E331B8">
        <w:rPr>
          <w:sz w:val="24"/>
          <w:szCs w:val="24"/>
        </w:rPr>
        <w:t xml:space="preserve"> – Заказчик и Подрядчик.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«Договор»</w:t>
      </w:r>
      <w:r w:rsidRPr="00E331B8">
        <w:rPr>
          <w:sz w:val="24"/>
          <w:szCs w:val="24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</w:t>
      </w:r>
      <w:r w:rsidRPr="00E331B8">
        <w:rPr>
          <w:b/>
          <w:bCs/>
          <w:sz w:val="24"/>
          <w:szCs w:val="24"/>
        </w:rPr>
        <w:t>Срок действия Договора</w:t>
      </w:r>
      <w:r w:rsidRPr="00E331B8">
        <w:rPr>
          <w:b/>
          <w:sz w:val="24"/>
          <w:szCs w:val="24"/>
        </w:rPr>
        <w:t>»</w:t>
      </w:r>
      <w:r w:rsidRPr="00E331B8">
        <w:rPr>
          <w:sz w:val="24"/>
          <w:szCs w:val="24"/>
        </w:rPr>
        <w:t xml:space="preserve"> – период времени </w:t>
      </w:r>
      <w:proofErr w:type="gramStart"/>
      <w:r w:rsidRPr="00E331B8">
        <w:rPr>
          <w:sz w:val="24"/>
          <w:szCs w:val="24"/>
        </w:rPr>
        <w:t>с даты вступления</w:t>
      </w:r>
      <w:proofErr w:type="gramEnd"/>
      <w:r w:rsidRPr="00E331B8">
        <w:rPr>
          <w:sz w:val="24"/>
          <w:szCs w:val="24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E331B8" w:rsidRPr="004C6394" w:rsidRDefault="00E331B8" w:rsidP="00E331B8">
      <w:pPr>
        <w:ind w:firstLine="720"/>
        <w:jc w:val="left"/>
        <w:rPr>
          <w:b/>
          <w:sz w:val="22"/>
          <w:szCs w:val="22"/>
        </w:rPr>
      </w:pPr>
      <w:r w:rsidRPr="00E331B8">
        <w:rPr>
          <w:b/>
          <w:sz w:val="24"/>
          <w:szCs w:val="24"/>
        </w:rPr>
        <w:t xml:space="preserve">«Представители Сторон» </w:t>
      </w:r>
      <w:r w:rsidRPr="00E331B8">
        <w:rPr>
          <w:rFonts w:ascii="Segoe UI" w:hAnsi="Segoe UI" w:cs="Segoe UI"/>
          <w:color w:val="000000"/>
        </w:rPr>
        <w:t xml:space="preserve">– </w:t>
      </w:r>
      <w:r w:rsidRPr="00E331B8">
        <w:rPr>
          <w:sz w:val="24"/>
          <w:szCs w:val="24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 и приказов организации Подрядчика;</w:t>
      </w:r>
      <w:r w:rsidRPr="00E331B8">
        <w:rPr>
          <w:sz w:val="24"/>
          <w:szCs w:val="24"/>
        </w:rPr>
        <w:br/>
      </w:r>
      <w:r w:rsidRPr="00E331B8">
        <w:rPr>
          <w:b/>
          <w:sz w:val="24"/>
          <w:szCs w:val="24"/>
        </w:rPr>
        <w:t xml:space="preserve"> </w:t>
      </w:r>
      <w:r w:rsidR="00205E94">
        <w:rPr>
          <w:b/>
          <w:sz w:val="24"/>
          <w:szCs w:val="24"/>
        </w:rPr>
        <w:t xml:space="preserve">          </w:t>
      </w:r>
      <w:r w:rsidRPr="00E331B8">
        <w:rPr>
          <w:b/>
          <w:sz w:val="24"/>
          <w:szCs w:val="24"/>
        </w:rPr>
        <w:t>«Объект»</w:t>
      </w:r>
      <w:r w:rsidRPr="00E331B8">
        <w:rPr>
          <w:sz w:val="24"/>
          <w:szCs w:val="24"/>
        </w:rPr>
        <w:t xml:space="preserve"> –  </w:t>
      </w:r>
      <w:r w:rsidRPr="004C6394">
        <w:rPr>
          <w:b/>
        </w:rPr>
        <w:t>«</w:t>
      </w:r>
      <w:r w:rsidR="003447AB" w:rsidRPr="003447AB">
        <w:rPr>
          <w:b/>
          <w:sz w:val="24"/>
          <w:szCs w:val="24"/>
        </w:rPr>
        <w:t xml:space="preserve">Обустройство </w:t>
      </w:r>
      <w:proofErr w:type="spellStart"/>
      <w:r w:rsidR="003447AB" w:rsidRPr="003447AB">
        <w:rPr>
          <w:b/>
          <w:sz w:val="24"/>
          <w:szCs w:val="24"/>
        </w:rPr>
        <w:t>Мегионского</w:t>
      </w:r>
      <w:proofErr w:type="spellEnd"/>
      <w:r w:rsidR="003447AB" w:rsidRPr="003447AB">
        <w:rPr>
          <w:b/>
          <w:sz w:val="24"/>
          <w:szCs w:val="24"/>
        </w:rPr>
        <w:t>, Ново-</w:t>
      </w:r>
      <w:proofErr w:type="spellStart"/>
      <w:r w:rsidR="003447AB" w:rsidRPr="003447AB">
        <w:rPr>
          <w:b/>
          <w:sz w:val="24"/>
          <w:szCs w:val="24"/>
        </w:rPr>
        <w:t>Покурского</w:t>
      </w:r>
      <w:proofErr w:type="spellEnd"/>
      <w:r w:rsidR="003447AB" w:rsidRPr="003447AB">
        <w:rPr>
          <w:b/>
          <w:sz w:val="24"/>
          <w:szCs w:val="24"/>
        </w:rPr>
        <w:t xml:space="preserve">, </w:t>
      </w:r>
      <w:proofErr w:type="spellStart"/>
      <w:r w:rsidR="003447AB" w:rsidRPr="003447AB">
        <w:rPr>
          <w:b/>
          <w:sz w:val="24"/>
          <w:szCs w:val="24"/>
        </w:rPr>
        <w:t>Ватинского</w:t>
      </w:r>
      <w:proofErr w:type="spellEnd"/>
      <w:r w:rsidR="003447AB" w:rsidRPr="003447AB">
        <w:rPr>
          <w:b/>
          <w:sz w:val="24"/>
          <w:szCs w:val="24"/>
        </w:rPr>
        <w:t>, Северо-</w:t>
      </w:r>
      <w:proofErr w:type="spellStart"/>
      <w:r w:rsidR="003447AB" w:rsidRPr="003447AB">
        <w:rPr>
          <w:b/>
          <w:sz w:val="24"/>
          <w:szCs w:val="24"/>
        </w:rPr>
        <w:t>Покурского</w:t>
      </w:r>
      <w:proofErr w:type="spellEnd"/>
      <w:r w:rsidR="003447AB" w:rsidRPr="003447AB">
        <w:rPr>
          <w:b/>
          <w:sz w:val="24"/>
          <w:szCs w:val="24"/>
        </w:rPr>
        <w:t xml:space="preserve"> </w:t>
      </w:r>
      <w:proofErr w:type="spellStart"/>
      <w:r w:rsidR="003447AB" w:rsidRPr="003447AB">
        <w:rPr>
          <w:b/>
          <w:sz w:val="24"/>
          <w:szCs w:val="24"/>
        </w:rPr>
        <w:t>местрождений</w:t>
      </w:r>
      <w:proofErr w:type="spellEnd"/>
      <w:r w:rsidR="003447AB" w:rsidRPr="003447AB">
        <w:rPr>
          <w:b/>
          <w:sz w:val="24"/>
          <w:szCs w:val="24"/>
        </w:rPr>
        <w:t xml:space="preserve"> нефти. Автодорога, </w:t>
      </w:r>
      <w:proofErr w:type="spellStart"/>
      <w:r w:rsidR="003447AB" w:rsidRPr="003447AB">
        <w:rPr>
          <w:b/>
          <w:sz w:val="24"/>
          <w:szCs w:val="24"/>
        </w:rPr>
        <w:t>нефтесборы</w:t>
      </w:r>
      <w:proofErr w:type="spellEnd"/>
      <w:r w:rsidR="003447AB" w:rsidRPr="003447AB">
        <w:rPr>
          <w:b/>
          <w:sz w:val="24"/>
          <w:szCs w:val="24"/>
        </w:rPr>
        <w:t xml:space="preserve"> и водоводы</w:t>
      </w:r>
      <w:r w:rsidRPr="004C6394">
        <w:rPr>
          <w:b/>
        </w:rPr>
        <w:t>».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bCs/>
          <w:sz w:val="24"/>
          <w:szCs w:val="24"/>
        </w:rPr>
        <w:t xml:space="preserve">«Проектные работы» </w:t>
      </w:r>
      <w:r w:rsidRPr="00E331B8">
        <w:rPr>
          <w:sz w:val="24"/>
          <w:szCs w:val="24"/>
        </w:rPr>
        <w:t xml:space="preserve">– комплекс работ по разработке технической (проектной) документации для осуществления технического перевооружения, </w:t>
      </w:r>
      <w:proofErr w:type="gramStart"/>
      <w:r w:rsidRPr="00E331B8">
        <w:rPr>
          <w:sz w:val="24"/>
          <w:szCs w:val="24"/>
        </w:rPr>
        <w:t>и(</w:t>
      </w:r>
      <w:proofErr w:type="gramEnd"/>
      <w:r w:rsidRPr="00E331B8">
        <w:rPr>
          <w:sz w:val="24"/>
          <w:szCs w:val="24"/>
        </w:rPr>
        <w:t>или) капитального ремонта Объекта, включая, но не ограничиваясь, сопровождение проектной документации в надзорных органах Р.Ф. и иных организациях, неразрывно связанных с выполнением проектных/</w:t>
      </w:r>
      <w:proofErr w:type="spellStart"/>
      <w:r w:rsidRPr="00E331B8">
        <w:rPr>
          <w:sz w:val="24"/>
          <w:szCs w:val="24"/>
        </w:rPr>
        <w:t>предпроектных</w:t>
      </w:r>
      <w:proofErr w:type="spellEnd"/>
      <w:r w:rsidRPr="00E331B8">
        <w:rPr>
          <w:sz w:val="24"/>
          <w:szCs w:val="24"/>
        </w:rPr>
        <w:t xml:space="preserve"> работ.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 xml:space="preserve"> «Техническая (проектная) документация»</w:t>
      </w:r>
      <w:r w:rsidRPr="00E331B8">
        <w:rPr>
          <w:sz w:val="24"/>
          <w:szCs w:val="24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 xml:space="preserve">«Исходные данные на проектирование» </w:t>
      </w:r>
      <w:r w:rsidRPr="00E331B8">
        <w:rPr>
          <w:sz w:val="24"/>
          <w:szCs w:val="24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технические условия, информация, документация и т.п.). 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 xml:space="preserve">«Задание на проектирование» </w:t>
      </w:r>
      <w:r w:rsidRPr="00E331B8">
        <w:rPr>
          <w:sz w:val="24"/>
          <w:szCs w:val="24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 xml:space="preserve">«Техническое задание» </w:t>
      </w:r>
      <w:r w:rsidRPr="00E331B8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proofErr w:type="spellStart"/>
      <w:r w:rsidRPr="00E331B8">
        <w:rPr>
          <w:sz w:val="24"/>
          <w:szCs w:val="24"/>
        </w:rPr>
        <w:t>предпроектная</w:t>
      </w:r>
      <w:proofErr w:type="spellEnd"/>
      <w:r w:rsidRPr="00E331B8">
        <w:rPr>
          <w:sz w:val="24"/>
          <w:szCs w:val="24"/>
        </w:rPr>
        <w:t>, проектная, рабочая, конструкторская, технологическая, программная и эксплуатационная документация.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bCs/>
          <w:sz w:val="24"/>
          <w:szCs w:val="24"/>
        </w:rPr>
        <w:lastRenderedPageBreak/>
        <w:t>«Технические условия»</w:t>
      </w:r>
      <w:r w:rsidRPr="00E331B8">
        <w:rPr>
          <w:sz w:val="24"/>
          <w:szCs w:val="24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proofErr w:type="gramStart"/>
      <w:r w:rsidRPr="00E331B8">
        <w:rPr>
          <w:b/>
          <w:sz w:val="24"/>
          <w:szCs w:val="24"/>
        </w:rPr>
        <w:t>«</w:t>
      </w:r>
      <w:r w:rsidRPr="00E331B8">
        <w:rPr>
          <w:b/>
          <w:bCs/>
          <w:sz w:val="24"/>
          <w:szCs w:val="24"/>
        </w:rPr>
        <w:t>Локальные нормативные акты Заказчика»</w:t>
      </w:r>
      <w:r w:rsidRPr="00E331B8">
        <w:rPr>
          <w:sz w:val="24"/>
          <w:szCs w:val="24"/>
        </w:rPr>
        <w:t>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</w:t>
      </w:r>
      <w:proofErr w:type="gramEnd"/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 – передачи Локальных нормативных актов Заказчика, который является неотъемлемой частью настоящего договора (</w:t>
      </w:r>
      <w:r w:rsidRPr="00E331B8">
        <w:rPr>
          <w:sz w:val="24"/>
          <w:szCs w:val="24"/>
          <w:highlight w:val="lightGray"/>
        </w:rPr>
        <w:t>Приложение №3</w:t>
      </w:r>
      <w:r w:rsidRPr="00E331B8">
        <w:rPr>
          <w:sz w:val="24"/>
          <w:szCs w:val="24"/>
        </w:rPr>
        <w:t>).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b/>
          <w:sz w:val="24"/>
          <w:szCs w:val="24"/>
        </w:rPr>
        <w:t>«</w:t>
      </w:r>
      <w:r w:rsidRPr="00E331B8">
        <w:rPr>
          <w:b/>
          <w:bCs/>
          <w:sz w:val="24"/>
          <w:szCs w:val="24"/>
        </w:rPr>
        <w:t>Срок выполнения работ</w:t>
      </w:r>
      <w:r w:rsidRPr="00E331B8">
        <w:rPr>
          <w:b/>
          <w:sz w:val="24"/>
          <w:szCs w:val="24"/>
        </w:rPr>
        <w:t>»</w:t>
      </w:r>
      <w:r w:rsidRPr="00E331B8">
        <w:rPr>
          <w:sz w:val="24"/>
          <w:szCs w:val="24"/>
        </w:rPr>
        <w:t xml:space="preserve"> – сроки, указанные в Календарном плане Работ (</w:t>
      </w:r>
      <w:r w:rsidRPr="00E331B8">
        <w:rPr>
          <w:sz w:val="24"/>
          <w:szCs w:val="24"/>
          <w:highlight w:val="lightGray"/>
        </w:rPr>
        <w:t>Приложение № 1</w:t>
      </w:r>
      <w:r w:rsidRPr="00E331B8">
        <w:rPr>
          <w:sz w:val="24"/>
          <w:szCs w:val="24"/>
        </w:rPr>
        <w:t>).</w:t>
      </w:r>
    </w:p>
    <w:p w:rsidR="00E331B8" w:rsidRPr="00E331B8" w:rsidRDefault="00E331B8" w:rsidP="00E331B8">
      <w:pPr>
        <w:tabs>
          <w:tab w:val="num" w:pos="672"/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«Дата завершения работ»</w:t>
      </w:r>
      <w:r w:rsidRPr="00E331B8">
        <w:rPr>
          <w:sz w:val="24"/>
          <w:szCs w:val="24"/>
        </w:rPr>
        <w:t xml:space="preserve"> – календарный день подписания Акта сдачи-приемки выполненных работ.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bCs/>
          <w:sz w:val="24"/>
          <w:szCs w:val="24"/>
        </w:rPr>
        <w:t>«</w:t>
      </w:r>
      <w:r w:rsidRPr="00E331B8">
        <w:rPr>
          <w:b/>
          <w:sz w:val="24"/>
          <w:szCs w:val="24"/>
        </w:rPr>
        <w:t>Акт сдачи-приемки выполненных работ</w:t>
      </w:r>
      <w:r w:rsidRPr="00E331B8">
        <w:rPr>
          <w:b/>
          <w:bCs/>
          <w:sz w:val="24"/>
          <w:szCs w:val="24"/>
        </w:rPr>
        <w:t>»</w:t>
      </w:r>
      <w:r w:rsidRPr="00E331B8">
        <w:rPr>
          <w:sz w:val="24"/>
          <w:szCs w:val="24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«Оборудование и материалы»</w:t>
      </w:r>
      <w:r w:rsidRPr="00E331B8">
        <w:rPr>
          <w:sz w:val="24"/>
          <w:szCs w:val="24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 xml:space="preserve"> «Персонал Подрядчика»</w:t>
      </w:r>
      <w:r w:rsidRPr="00E331B8">
        <w:rPr>
          <w:sz w:val="24"/>
          <w:szCs w:val="24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выполнении работ (части работ) определенных настоящим Договором, на основании гражданско-правовых договоров.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bCs/>
          <w:sz w:val="24"/>
          <w:szCs w:val="24"/>
        </w:rPr>
        <w:t>«Субподрядчик»</w:t>
      </w:r>
      <w:r w:rsidRPr="00E331B8">
        <w:rPr>
          <w:sz w:val="24"/>
          <w:szCs w:val="24"/>
        </w:rPr>
        <w:t>–</w:t>
      </w:r>
      <w:r w:rsidRPr="00E331B8">
        <w:rPr>
          <w:bCs/>
          <w:sz w:val="24"/>
          <w:szCs w:val="24"/>
        </w:rPr>
        <w:t xml:space="preserve"> любое третье лицо, привлеченное Подрядчиком для выполнения работ </w:t>
      </w:r>
      <w:r w:rsidRPr="00E331B8">
        <w:rPr>
          <w:sz w:val="24"/>
          <w:szCs w:val="24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«Территория Заказчика»</w:t>
      </w:r>
      <w:r w:rsidRPr="00E331B8">
        <w:rPr>
          <w:sz w:val="24"/>
          <w:szCs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«Лицензионный участок»</w:t>
      </w:r>
      <w:r w:rsidRPr="00E331B8">
        <w:rPr>
          <w:sz w:val="24"/>
          <w:szCs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E331B8">
        <w:rPr>
          <w:sz w:val="24"/>
          <w:szCs w:val="24"/>
        </w:rPr>
        <w:t>работы</w:t>
      </w:r>
      <w:proofErr w:type="gramEnd"/>
      <w:r w:rsidRPr="00E331B8">
        <w:rPr>
          <w:sz w:val="24"/>
          <w:szCs w:val="24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bCs/>
          <w:sz w:val="24"/>
          <w:szCs w:val="24"/>
        </w:rPr>
        <w:t xml:space="preserve">«Недостатки» </w:t>
      </w:r>
      <w:r w:rsidRPr="00E331B8">
        <w:rPr>
          <w:sz w:val="24"/>
          <w:szCs w:val="24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«Управление проектами капитального строительства (УПКС)»</w:t>
      </w:r>
      <w:r w:rsidRPr="00E331B8">
        <w:rPr>
          <w:sz w:val="24"/>
          <w:szCs w:val="24"/>
        </w:rPr>
        <w:t xml:space="preserve"> – приложение знаний, навыков, инструментов и методов к операциям планирования и реализации проектов капитального строительства для достижения определенных в проекте результатов по составу и объему работ, стоимости, времени, качеству и удовлетворения требований участников, предъявляемых к проектам.</w:t>
      </w:r>
    </w:p>
    <w:p w:rsidR="00E331B8" w:rsidRDefault="00E331B8" w:rsidP="00E331B8">
      <w:pPr>
        <w:contextualSpacing/>
        <w:rPr>
          <w:sz w:val="24"/>
          <w:szCs w:val="24"/>
        </w:rPr>
      </w:pPr>
    </w:p>
    <w:p w:rsidR="00E331B8" w:rsidRDefault="00E331B8" w:rsidP="00E331B8">
      <w:pPr>
        <w:contextualSpacing/>
        <w:rPr>
          <w:sz w:val="24"/>
          <w:szCs w:val="24"/>
        </w:rPr>
      </w:pPr>
    </w:p>
    <w:p w:rsidR="00E331B8" w:rsidRPr="00E331B8" w:rsidRDefault="00E331B8" w:rsidP="00E331B8">
      <w:pPr>
        <w:contextualSpacing/>
        <w:rPr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4"/>
        </w:numPr>
        <w:contextualSpacing/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lastRenderedPageBreak/>
        <w:t>Предмет Договора</w:t>
      </w:r>
    </w:p>
    <w:p w:rsidR="00E331B8" w:rsidRPr="00E331B8" w:rsidRDefault="00E331B8" w:rsidP="003447AB">
      <w:pPr>
        <w:numPr>
          <w:ilvl w:val="1"/>
          <w:numId w:val="14"/>
        </w:numPr>
        <w:tabs>
          <w:tab w:val="clear" w:pos="786"/>
          <w:tab w:val="num" w:pos="567"/>
        </w:tabs>
        <w:ind w:left="0" w:firstLine="709"/>
        <w:contextualSpacing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В соответствии с настоящим Договором Подрядчик обязуется поэтапно выполнить проектные работы по Объекту: </w:t>
      </w:r>
      <w:r w:rsidR="004C6394">
        <w:rPr>
          <w:sz w:val="24"/>
          <w:szCs w:val="24"/>
        </w:rPr>
        <w:t>«</w:t>
      </w:r>
      <w:r w:rsidR="003447AB" w:rsidRPr="003447AB">
        <w:rPr>
          <w:b/>
          <w:sz w:val="24"/>
          <w:szCs w:val="24"/>
        </w:rPr>
        <w:t xml:space="preserve">Обустройство </w:t>
      </w:r>
      <w:proofErr w:type="spellStart"/>
      <w:r w:rsidR="003447AB" w:rsidRPr="003447AB">
        <w:rPr>
          <w:b/>
          <w:sz w:val="24"/>
          <w:szCs w:val="24"/>
        </w:rPr>
        <w:t>Мегионского</w:t>
      </w:r>
      <w:proofErr w:type="spellEnd"/>
      <w:r w:rsidR="003447AB" w:rsidRPr="003447AB">
        <w:rPr>
          <w:b/>
          <w:sz w:val="24"/>
          <w:szCs w:val="24"/>
        </w:rPr>
        <w:t>, Ново-</w:t>
      </w:r>
      <w:proofErr w:type="spellStart"/>
      <w:r w:rsidR="003447AB" w:rsidRPr="003447AB">
        <w:rPr>
          <w:b/>
          <w:sz w:val="24"/>
          <w:szCs w:val="24"/>
        </w:rPr>
        <w:t>Покурского</w:t>
      </w:r>
      <w:proofErr w:type="spellEnd"/>
      <w:r w:rsidR="003447AB" w:rsidRPr="003447AB">
        <w:rPr>
          <w:b/>
          <w:sz w:val="24"/>
          <w:szCs w:val="24"/>
        </w:rPr>
        <w:t xml:space="preserve">, </w:t>
      </w:r>
      <w:proofErr w:type="spellStart"/>
      <w:r w:rsidR="003447AB" w:rsidRPr="003447AB">
        <w:rPr>
          <w:b/>
          <w:sz w:val="24"/>
          <w:szCs w:val="24"/>
        </w:rPr>
        <w:t>Ватинского</w:t>
      </w:r>
      <w:proofErr w:type="spellEnd"/>
      <w:r w:rsidR="003447AB" w:rsidRPr="003447AB">
        <w:rPr>
          <w:b/>
          <w:sz w:val="24"/>
          <w:szCs w:val="24"/>
        </w:rPr>
        <w:t>, Северо-</w:t>
      </w:r>
      <w:proofErr w:type="spellStart"/>
      <w:r w:rsidR="003447AB" w:rsidRPr="003447AB">
        <w:rPr>
          <w:b/>
          <w:sz w:val="24"/>
          <w:szCs w:val="24"/>
        </w:rPr>
        <w:t>Покурского</w:t>
      </w:r>
      <w:proofErr w:type="spellEnd"/>
      <w:r w:rsidR="003447AB" w:rsidRPr="003447AB">
        <w:rPr>
          <w:b/>
          <w:sz w:val="24"/>
          <w:szCs w:val="24"/>
        </w:rPr>
        <w:t xml:space="preserve"> </w:t>
      </w:r>
      <w:proofErr w:type="spellStart"/>
      <w:r w:rsidR="003447AB" w:rsidRPr="003447AB">
        <w:rPr>
          <w:b/>
          <w:sz w:val="24"/>
          <w:szCs w:val="24"/>
        </w:rPr>
        <w:t>местрождений</w:t>
      </w:r>
      <w:proofErr w:type="spellEnd"/>
      <w:r w:rsidR="003447AB" w:rsidRPr="003447AB">
        <w:rPr>
          <w:b/>
          <w:sz w:val="24"/>
          <w:szCs w:val="24"/>
        </w:rPr>
        <w:t xml:space="preserve"> нефти. Автодорога, </w:t>
      </w:r>
      <w:proofErr w:type="spellStart"/>
      <w:r w:rsidR="003447AB" w:rsidRPr="003447AB">
        <w:rPr>
          <w:b/>
          <w:sz w:val="24"/>
          <w:szCs w:val="24"/>
        </w:rPr>
        <w:t>нефтесборы</w:t>
      </w:r>
      <w:proofErr w:type="spellEnd"/>
      <w:r w:rsidR="003447AB" w:rsidRPr="003447AB">
        <w:rPr>
          <w:b/>
          <w:sz w:val="24"/>
          <w:szCs w:val="24"/>
        </w:rPr>
        <w:t xml:space="preserve"> и водоводы</w:t>
      </w:r>
      <w:r w:rsidR="004C6394">
        <w:rPr>
          <w:b/>
          <w:sz w:val="24"/>
          <w:szCs w:val="24"/>
        </w:rPr>
        <w:t>»</w:t>
      </w:r>
      <w:r w:rsidRPr="00E331B8">
        <w:rPr>
          <w:b/>
          <w:sz w:val="24"/>
          <w:szCs w:val="24"/>
        </w:rPr>
        <w:t xml:space="preserve"> </w:t>
      </w:r>
      <w:r w:rsidRPr="00E331B8">
        <w:rPr>
          <w:sz w:val="24"/>
          <w:szCs w:val="24"/>
        </w:rPr>
        <w:t xml:space="preserve">(далее – Работы), а Заказчик обязуется принять и оплатить результат Работ. </w:t>
      </w:r>
    </w:p>
    <w:p w:rsidR="00E331B8" w:rsidRPr="00E331B8" w:rsidRDefault="00E331B8" w:rsidP="00E331B8">
      <w:pPr>
        <w:numPr>
          <w:ilvl w:val="1"/>
          <w:numId w:val="14"/>
        </w:numPr>
        <w:tabs>
          <w:tab w:val="num" w:pos="0"/>
        </w:tabs>
        <w:ind w:left="0" w:firstLine="709"/>
        <w:contextualSpacing/>
        <w:rPr>
          <w:b/>
          <w:sz w:val="24"/>
          <w:szCs w:val="24"/>
        </w:rPr>
      </w:pPr>
      <w:r w:rsidRPr="00E331B8">
        <w:rPr>
          <w:sz w:val="24"/>
          <w:szCs w:val="24"/>
        </w:rPr>
        <w:t>Сроки выполнения Работ (этапов Работ) определены в Календарном плане Работ (</w:t>
      </w:r>
      <w:r w:rsidRPr="00E331B8">
        <w:rPr>
          <w:sz w:val="24"/>
          <w:szCs w:val="24"/>
          <w:highlight w:val="lightGray"/>
        </w:rPr>
        <w:t>Приложение № 1</w:t>
      </w:r>
      <w:r w:rsidRPr="00E331B8">
        <w:rPr>
          <w:sz w:val="24"/>
          <w:szCs w:val="24"/>
        </w:rPr>
        <w:t>).</w:t>
      </w:r>
    </w:p>
    <w:p w:rsidR="00E331B8" w:rsidRPr="00E331B8" w:rsidRDefault="00E331B8" w:rsidP="00E331B8">
      <w:pPr>
        <w:numPr>
          <w:ilvl w:val="1"/>
          <w:numId w:val="14"/>
        </w:numPr>
        <w:tabs>
          <w:tab w:val="num" w:pos="0"/>
        </w:tabs>
        <w:ind w:left="0" w:firstLine="709"/>
        <w:contextualSpacing/>
        <w:rPr>
          <w:sz w:val="24"/>
          <w:szCs w:val="24"/>
        </w:rPr>
      </w:pPr>
      <w:r w:rsidRPr="00E331B8">
        <w:rPr>
          <w:sz w:val="24"/>
          <w:szCs w:val="24"/>
        </w:rPr>
        <w:t xml:space="preserve">Объем Работ определен в </w:t>
      </w:r>
      <w:r w:rsidRPr="00E331B8">
        <w:rPr>
          <w:sz w:val="24"/>
          <w:szCs w:val="24"/>
          <w:highlight w:val="lightGray"/>
        </w:rPr>
        <w:t>При</w:t>
      </w:r>
      <w:bookmarkStart w:id="0" w:name="_GoBack"/>
      <w:bookmarkEnd w:id="0"/>
      <w:r w:rsidRPr="00E331B8">
        <w:rPr>
          <w:sz w:val="24"/>
          <w:szCs w:val="24"/>
          <w:highlight w:val="lightGray"/>
        </w:rPr>
        <w:t>ложении № 1</w:t>
      </w:r>
      <w:r w:rsidRPr="00E331B8">
        <w:rPr>
          <w:sz w:val="24"/>
          <w:szCs w:val="24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E331B8" w:rsidRPr="00E331B8" w:rsidRDefault="00E331B8" w:rsidP="00E331B8">
      <w:pPr>
        <w:ind w:firstLine="709"/>
        <w:contextualSpacing/>
        <w:rPr>
          <w:b/>
          <w:sz w:val="24"/>
          <w:szCs w:val="24"/>
          <w:highlight w:val="lightGray"/>
        </w:rPr>
      </w:pPr>
      <w:r w:rsidRPr="00E331B8">
        <w:rPr>
          <w:sz w:val="24"/>
          <w:szCs w:val="24"/>
        </w:rPr>
        <w:t xml:space="preserve">2.4. </w:t>
      </w:r>
      <w:proofErr w:type="gramStart"/>
      <w:r w:rsidRPr="00E331B8">
        <w:rPr>
          <w:sz w:val="24"/>
          <w:szCs w:val="24"/>
        </w:rPr>
        <w:t xml:space="preserve">Результатом проектных работ является техническая (проектная) документация, выполненная в соответствии с исходными данными, переданными Подрядчику по Акту приема-передачи (по форме </w:t>
      </w:r>
      <w:r w:rsidRPr="00E331B8">
        <w:rPr>
          <w:sz w:val="24"/>
          <w:szCs w:val="24"/>
          <w:highlight w:val="lightGray"/>
        </w:rPr>
        <w:t xml:space="preserve">Приложения № 4) и согласованная эксплуатирующими и надзорными организациями, а так же получившая положительное заключение экспертизы промышленной безопасности с утверждением заключения экспертизы в органе </w:t>
      </w:r>
      <w:proofErr w:type="spellStart"/>
      <w:r w:rsidRPr="00E331B8">
        <w:rPr>
          <w:sz w:val="24"/>
          <w:szCs w:val="24"/>
          <w:highlight w:val="lightGray"/>
        </w:rPr>
        <w:t>Ростехнадзора</w:t>
      </w:r>
      <w:proofErr w:type="spellEnd"/>
      <w:r w:rsidRPr="00E331B8">
        <w:rPr>
          <w:sz w:val="24"/>
          <w:szCs w:val="24"/>
          <w:highlight w:val="lightGray"/>
        </w:rPr>
        <w:t xml:space="preserve"> (в случае, если объект относится к категории "Опасные производственные объекты").</w:t>
      </w:r>
      <w:proofErr w:type="gramEnd"/>
    </w:p>
    <w:p w:rsidR="00E331B8" w:rsidRPr="00E331B8" w:rsidRDefault="00E331B8" w:rsidP="00E331B8">
      <w:pPr>
        <w:ind w:firstLine="709"/>
        <w:contextualSpacing/>
        <w:rPr>
          <w:b/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>2.5. Руководствуясь ст. 432 ГК РФ, Стороны согласовали, что</w:t>
      </w:r>
      <w:r w:rsidRPr="00E331B8">
        <w:rPr>
          <w:sz w:val="24"/>
          <w:szCs w:val="24"/>
        </w:rPr>
        <w:t xml:space="preserve"> получение результата Работ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E331B8" w:rsidRPr="00E331B8" w:rsidRDefault="00E331B8" w:rsidP="00E331B8">
      <w:pPr>
        <w:contextualSpacing/>
        <w:rPr>
          <w:b/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4"/>
        </w:numPr>
        <w:contextualSpacing/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Стоимость Работ и порядок расчетов</w:t>
      </w:r>
    </w:p>
    <w:p w:rsidR="00E331B8" w:rsidRPr="00E331B8" w:rsidRDefault="00E331B8" w:rsidP="00E331B8">
      <w:pPr>
        <w:numPr>
          <w:ilvl w:val="1"/>
          <w:numId w:val="14"/>
        </w:numPr>
        <w:ind w:left="0" w:firstLine="709"/>
        <w:contextualSpacing/>
        <w:rPr>
          <w:sz w:val="24"/>
          <w:szCs w:val="24"/>
        </w:rPr>
      </w:pPr>
      <w:r w:rsidRPr="00E331B8">
        <w:rPr>
          <w:sz w:val="24"/>
          <w:szCs w:val="24"/>
        </w:rPr>
        <w:t xml:space="preserve">Стоимость Работ определяется: </w:t>
      </w:r>
    </w:p>
    <w:p w:rsidR="00E331B8" w:rsidRPr="00E331B8" w:rsidRDefault="00E331B8" w:rsidP="00E331B8">
      <w:pPr>
        <w:contextualSpacing/>
        <w:rPr>
          <w:sz w:val="24"/>
          <w:szCs w:val="24"/>
          <w:highlight w:val="lightGray"/>
        </w:rPr>
      </w:pPr>
      <w:r w:rsidRPr="00E331B8">
        <w:rPr>
          <w:sz w:val="24"/>
          <w:szCs w:val="24"/>
        </w:rPr>
        <w:t>-по сметам и калькуляциям, разработанным Подрядчиком на основании Сборников базовых цен на проектные работы, с применением индексов изменения стоимости согласованных Заказчиком</w:t>
      </w:r>
      <w:r w:rsidRPr="00E331B8">
        <w:rPr>
          <w:sz w:val="24"/>
          <w:szCs w:val="24"/>
          <w:highlight w:val="lightGray"/>
        </w:rPr>
        <w:t>,</w:t>
      </w:r>
    </w:p>
    <w:p w:rsidR="00E331B8" w:rsidRPr="00E331B8" w:rsidRDefault="00E331B8" w:rsidP="00E331B8">
      <w:pPr>
        <w:contextualSpacing/>
        <w:rPr>
          <w:sz w:val="24"/>
          <w:szCs w:val="24"/>
        </w:rPr>
      </w:pPr>
      <w:r w:rsidRPr="00E331B8">
        <w:rPr>
          <w:sz w:val="24"/>
          <w:szCs w:val="24"/>
          <w:highlight w:val="lightGray"/>
        </w:rPr>
        <w:t xml:space="preserve">- стоимостью сопровождения и проведения  экспертизы промышленной безопасности в надзорных органах Р.Ф. (в случае, если объект относится к категории "Опасные производственные объекты") технической (проектной) документации с утверждением заключения экспертизы в органе </w:t>
      </w:r>
      <w:proofErr w:type="spellStart"/>
      <w:r w:rsidRPr="00E331B8">
        <w:rPr>
          <w:sz w:val="24"/>
          <w:szCs w:val="24"/>
          <w:highlight w:val="lightGray"/>
        </w:rPr>
        <w:t>Ростехнадзора</w:t>
      </w:r>
      <w:proofErr w:type="spellEnd"/>
    </w:p>
    <w:p w:rsidR="00E331B8" w:rsidRPr="00E331B8" w:rsidRDefault="00E331B8" w:rsidP="00E331B8">
      <w:pPr>
        <w:contextualSpacing/>
        <w:rPr>
          <w:sz w:val="24"/>
          <w:szCs w:val="24"/>
        </w:rPr>
      </w:pPr>
      <w:r w:rsidRPr="00E331B8">
        <w:rPr>
          <w:sz w:val="24"/>
          <w:szCs w:val="24"/>
        </w:rPr>
        <w:t xml:space="preserve">и в соответствии с Расчетом договорной цены (Приложение № 2) составляет:  </w:t>
      </w:r>
      <w:r w:rsidRPr="00E331B8">
        <w:rPr>
          <w:sz w:val="24"/>
          <w:szCs w:val="24"/>
          <w:highlight w:val="lightGray"/>
        </w:rPr>
        <w:t>_________________ рублей, _____ копеек. Кроме того НДС (18%):   _____________________ рублей, ___ копеек. Всего с учетом НДС:    ____________________рублей ____ копеек.</w:t>
      </w:r>
    </w:p>
    <w:p w:rsidR="00E331B8" w:rsidRPr="00E331B8" w:rsidRDefault="00E331B8" w:rsidP="00E331B8">
      <w:pPr>
        <w:ind w:firstLine="709"/>
        <w:contextualSpacing/>
        <w:rPr>
          <w:sz w:val="24"/>
          <w:szCs w:val="24"/>
        </w:rPr>
      </w:pPr>
      <w:r w:rsidRPr="00E331B8">
        <w:rPr>
          <w:sz w:val="24"/>
          <w:szCs w:val="24"/>
          <w:highlight w:val="lightGray"/>
        </w:rPr>
        <w:t xml:space="preserve">3.1.1. Заказчик возмещает Подрядчику стоимость сопровождения и проведения  экспертизы промышленной безопасности в надзорных органах Р.Ф. (в случае, если объект относится к категории "Опасные производственные объекты") технической (проектной) документации с утверждением заключения экспертизы в органе </w:t>
      </w:r>
      <w:proofErr w:type="spellStart"/>
      <w:r w:rsidRPr="00E331B8">
        <w:rPr>
          <w:sz w:val="24"/>
          <w:szCs w:val="24"/>
          <w:highlight w:val="lightGray"/>
        </w:rPr>
        <w:t>Ростехнадзора</w:t>
      </w:r>
      <w:proofErr w:type="spellEnd"/>
      <w:r w:rsidRPr="00E331B8">
        <w:rPr>
          <w:sz w:val="24"/>
          <w:szCs w:val="24"/>
          <w:highlight w:val="lightGray"/>
        </w:rPr>
        <w:t>, на основании подтверждающих документов.</w:t>
      </w:r>
    </w:p>
    <w:p w:rsidR="00E331B8" w:rsidRPr="00E331B8" w:rsidRDefault="00E331B8" w:rsidP="00E331B8">
      <w:pPr>
        <w:numPr>
          <w:ilvl w:val="1"/>
          <w:numId w:val="14"/>
        </w:numPr>
        <w:ind w:left="0" w:firstLine="709"/>
        <w:contextualSpacing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Заказчик обязуется осуществить оплату выполненных работ в течение </w:t>
      </w:r>
      <w:r w:rsidRPr="00E331B8">
        <w:rPr>
          <w:sz w:val="24"/>
          <w:szCs w:val="24"/>
          <w:highlight w:val="lightGray"/>
        </w:rPr>
        <w:t>90 календарных дней</w:t>
      </w:r>
      <w:r w:rsidRPr="00E331B8">
        <w:rPr>
          <w:color w:val="000000"/>
          <w:sz w:val="24"/>
          <w:szCs w:val="24"/>
          <w:highlight w:val="lightGray"/>
        </w:rPr>
        <w:t>, но не ранее 60 календарных дней</w:t>
      </w:r>
      <w:r w:rsidRPr="00E331B8">
        <w:rPr>
          <w:sz w:val="24"/>
          <w:szCs w:val="24"/>
        </w:rPr>
        <w:t xml:space="preserve"> </w:t>
      </w:r>
      <w:proofErr w:type="gramStart"/>
      <w:r w:rsidRPr="00E331B8">
        <w:rPr>
          <w:sz w:val="24"/>
          <w:szCs w:val="24"/>
        </w:rPr>
        <w:t>с даты получения</w:t>
      </w:r>
      <w:proofErr w:type="gramEnd"/>
      <w:r w:rsidRPr="00E331B8">
        <w:rPr>
          <w:sz w:val="24"/>
          <w:szCs w:val="24"/>
        </w:rPr>
        <w:t xml:space="preserve"> от Подрядчика оригиналов следующих документов:</w:t>
      </w:r>
    </w:p>
    <w:p w:rsidR="00E331B8" w:rsidRPr="00E331B8" w:rsidRDefault="00E331B8" w:rsidP="00E331B8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 w:rsidRPr="00E331B8">
        <w:rPr>
          <w:sz w:val="24"/>
          <w:szCs w:val="24"/>
        </w:rPr>
        <w:t>а) акта сдачи-приемки выполненных работ;</w:t>
      </w:r>
    </w:p>
    <w:p w:rsidR="00E331B8" w:rsidRPr="00E331B8" w:rsidRDefault="00E331B8" w:rsidP="00E331B8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 w:rsidRPr="00E331B8">
        <w:rPr>
          <w:sz w:val="24"/>
          <w:szCs w:val="24"/>
        </w:rPr>
        <w:t xml:space="preserve">б) </w:t>
      </w:r>
      <w:hyperlink r:id="rId8" w:history="1">
        <w:r w:rsidRPr="00E331B8">
          <w:rPr>
            <w:sz w:val="24"/>
            <w:szCs w:val="24"/>
          </w:rPr>
          <w:t>счета-фактуры</w:t>
        </w:r>
      </w:hyperlink>
      <w:r w:rsidRPr="00E331B8">
        <w:rPr>
          <w:sz w:val="24"/>
          <w:szCs w:val="24"/>
        </w:rPr>
        <w:t>;</w:t>
      </w:r>
    </w:p>
    <w:p w:rsidR="00E331B8" w:rsidRPr="00E331B8" w:rsidRDefault="00E331B8" w:rsidP="00E331B8">
      <w:pPr>
        <w:widowControl w:val="0"/>
        <w:suppressLineNumbers/>
        <w:suppressAutoHyphens/>
        <w:ind w:left="360"/>
        <w:rPr>
          <w:sz w:val="24"/>
          <w:szCs w:val="24"/>
        </w:rPr>
      </w:pPr>
      <w:r w:rsidRPr="00E331B8">
        <w:rPr>
          <w:sz w:val="24"/>
          <w:szCs w:val="24"/>
        </w:rPr>
        <w:t>в) накладной.</w:t>
      </w:r>
    </w:p>
    <w:p w:rsidR="00E331B8" w:rsidRPr="00E331B8" w:rsidRDefault="00E331B8" w:rsidP="00E331B8">
      <w:pPr>
        <w:numPr>
          <w:ilvl w:val="1"/>
          <w:numId w:val="14"/>
        </w:numPr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E331B8">
        <w:rPr>
          <w:sz w:val="24"/>
          <w:szCs w:val="24"/>
          <w:highlight w:val="lightGray"/>
        </w:rPr>
        <w:t>30 % (тридцать  процентов)</w:t>
      </w:r>
      <w:r w:rsidRPr="00E331B8">
        <w:rPr>
          <w:sz w:val="24"/>
          <w:szCs w:val="24"/>
        </w:rPr>
        <w:t>;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E331B8">
        <w:rPr>
          <w:sz w:val="24"/>
          <w:szCs w:val="24"/>
          <w:highlight w:val="lightGray"/>
        </w:rPr>
        <w:t>30 % (тридцать процентов)</w:t>
      </w:r>
      <w:r w:rsidRPr="00E331B8">
        <w:rPr>
          <w:sz w:val="24"/>
          <w:szCs w:val="24"/>
        </w:rPr>
        <w:t>;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Под опционом понимается право Заказчика уменьшить</w:t>
      </w:r>
      <w:proofErr w:type="gramStart"/>
      <w:r w:rsidRPr="00E331B8">
        <w:rPr>
          <w:sz w:val="24"/>
          <w:szCs w:val="24"/>
        </w:rPr>
        <w:t xml:space="preserve"> (–) </w:t>
      </w:r>
      <w:proofErr w:type="gramEnd"/>
      <w:r w:rsidRPr="00E331B8">
        <w:rPr>
          <w:sz w:val="24"/>
          <w:szCs w:val="24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E331B8">
        <w:rPr>
          <w:sz w:val="24"/>
          <w:szCs w:val="24"/>
          <w:highlight w:val="lightGray"/>
        </w:rPr>
        <w:t>Приложении № 5</w:t>
      </w:r>
      <w:r w:rsidRPr="00E331B8">
        <w:rPr>
          <w:sz w:val="24"/>
          <w:szCs w:val="24"/>
        </w:rPr>
        <w:t xml:space="preserve"> к настоящему Договору.</w:t>
      </w:r>
    </w:p>
    <w:p w:rsid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432DD" w:rsidRPr="007432DD" w:rsidRDefault="007432DD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7432DD">
        <w:rPr>
          <w:sz w:val="24"/>
          <w:szCs w:val="24"/>
        </w:rPr>
        <w:t>Стороны договорились, что предусмотренное настоящим договором право на опцион предоставляется Покупателю/Заказчику без взимания дополнительной платы.</w:t>
      </w:r>
    </w:p>
    <w:p w:rsidR="00E331B8" w:rsidRPr="00E331B8" w:rsidRDefault="00E331B8" w:rsidP="00E331B8">
      <w:pPr>
        <w:numPr>
          <w:ilvl w:val="1"/>
          <w:numId w:val="14"/>
        </w:numPr>
        <w:ind w:left="0" w:firstLine="720"/>
        <w:rPr>
          <w:b/>
          <w:sz w:val="24"/>
          <w:szCs w:val="24"/>
        </w:rPr>
      </w:pPr>
      <w:r w:rsidRPr="007432DD">
        <w:rPr>
          <w:sz w:val="24"/>
          <w:szCs w:val="24"/>
        </w:rPr>
        <w:t>Счета-фактуры, составляемые во исполнение обязатель</w:t>
      </w:r>
      <w:proofErr w:type="gramStart"/>
      <w:r w:rsidRPr="007432DD">
        <w:rPr>
          <w:sz w:val="24"/>
          <w:szCs w:val="24"/>
        </w:rPr>
        <w:t>ств Ст</w:t>
      </w:r>
      <w:proofErr w:type="gramEnd"/>
      <w:r w:rsidRPr="007432DD">
        <w:rPr>
          <w:sz w:val="24"/>
          <w:szCs w:val="24"/>
        </w:rPr>
        <w:t>орон</w:t>
      </w:r>
      <w:r w:rsidRPr="00E331B8">
        <w:rPr>
          <w:sz w:val="24"/>
          <w:szCs w:val="24"/>
        </w:rPr>
        <w:t xml:space="preserve">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Счета-фактуры, составляемые во исполнение обязатель</w:t>
      </w:r>
      <w:proofErr w:type="gramStart"/>
      <w:r w:rsidRPr="00E331B8">
        <w:rPr>
          <w:sz w:val="24"/>
          <w:szCs w:val="24"/>
        </w:rPr>
        <w:t>ств Ст</w:t>
      </w:r>
      <w:proofErr w:type="gramEnd"/>
      <w:r w:rsidRPr="00E331B8">
        <w:rPr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E331B8" w:rsidRDefault="00E331B8" w:rsidP="00E331B8">
      <w:pPr>
        <w:ind w:firstLine="567"/>
        <w:rPr>
          <w:sz w:val="24"/>
          <w:szCs w:val="24"/>
        </w:rPr>
      </w:pPr>
      <w:r w:rsidRPr="00E331B8">
        <w:rPr>
          <w:sz w:val="24"/>
          <w:szCs w:val="24"/>
        </w:rPr>
        <w:t xml:space="preserve">  </w:t>
      </w:r>
      <w:r w:rsidR="007432DD" w:rsidRPr="007432DD">
        <w:rPr>
          <w:sz w:val="24"/>
          <w:szCs w:val="24"/>
        </w:rPr>
        <w:t>3.5.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E331B8" w:rsidRPr="00E331B8" w:rsidRDefault="00E331B8" w:rsidP="00E331B8">
      <w:pPr>
        <w:ind w:firstLine="567"/>
        <w:rPr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3"/>
        </w:numPr>
        <w:ind w:left="0" w:firstLine="709"/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Права и обязанности Сторон</w:t>
      </w:r>
    </w:p>
    <w:p w:rsidR="00E331B8" w:rsidRPr="00E331B8" w:rsidRDefault="00E331B8" w:rsidP="00E331B8">
      <w:pPr>
        <w:numPr>
          <w:ilvl w:val="1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Заказчик обязуется: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lastRenderedPageBreak/>
        <w:t xml:space="preserve">Предоставить Подрядчику исходные данные на проектирование не позднее </w:t>
      </w:r>
      <w:r w:rsidRPr="00E331B8">
        <w:rPr>
          <w:sz w:val="24"/>
          <w:szCs w:val="24"/>
          <w:highlight w:val="lightGray"/>
        </w:rPr>
        <w:t>14 (четырнадцати) рабочих дней</w:t>
      </w:r>
      <w:r w:rsidRPr="00E331B8">
        <w:rPr>
          <w:sz w:val="24"/>
          <w:szCs w:val="24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E331B8">
        <w:rPr>
          <w:sz w:val="24"/>
          <w:szCs w:val="24"/>
          <w:highlight w:val="lightGray"/>
        </w:rPr>
        <w:t>Приложения № 4</w:t>
      </w:r>
      <w:r w:rsidRPr="00E331B8">
        <w:rPr>
          <w:sz w:val="24"/>
          <w:szCs w:val="24"/>
        </w:rPr>
        <w:t xml:space="preserve"> к настоящему Договору.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Передать Подрядчику локальные нормативные акты, указанные в Акте приема-передачи </w:t>
      </w:r>
      <w:r w:rsidRPr="00E331B8">
        <w:rPr>
          <w:sz w:val="24"/>
          <w:szCs w:val="24"/>
          <w:highlight w:val="lightGray"/>
        </w:rPr>
        <w:t>(Приложение № 3)</w:t>
      </w:r>
      <w:r w:rsidRPr="00E331B8">
        <w:rPr>
          <w:sz w:val="24"/>
          <w:szCs w:val="24"/>
        </w:rPr>
        <w:t>, в момент заключения Сторонами настоящего Договора.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Направить Подрядчику уведомление о назначении представителей, с указанием их контактных телефонов.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Оплатить выполненные Подрядчиком Работы, в порядке, установленном настоящим Договором.</w:t>
      </w:r>
    </w:p>
    <w:p w:rsidR="00E331B8" w:rsidRPr="00E331B8" w:rsidRDefault="00E331B8" w:rsidP="00E331B8">
      <w:pPr>
        <w:numPr>
          <w:ilvl w:val="1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Заказчик вправе: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color w:val="000000"/>
          <w:sz w:val="24"/>
          <w:szCs w:val="24"/>
        </w:rPr>
        <w:t>В любое время проверять и контролировать:</w:t>
      </w:r>
    </w:p>
    <w:p w:rsidR="00E331B8" w:rsidRPr="00E331B8" w:rsidRDefault="00E331B8" w:rsidP="00E331B8">
      <w:pPr>
        <w:tabs>
          <w:tab w:val="left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ход и качество Работ;</w:t>
      </w:r>
    </w:p>
    <w:p w:rsidR="00E331B8" w:rsidRPr="00E331B8" w:rsidRDefault="00E331B8" w:rsidP="00E331B8">
      <w:pPr>
        <w:tabs>
          <w:tab w:val="left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сроки выполнения Работ;</w:t>
      </w:r>
    </w:p>
    <w:p w:rsidR="00E331B8" w:rsidRPr="00E331B8" w:rsidRDefault="00E331B8" w:rsidP="00E331B8">
      <w:pPr>
        <w:ind w:firstLine="709"/>
        <w:rPr>
          <w:bCs/>
          <w:sz w:val="24"/>
          <w:szCs w:val="24"/>
        </w:rPr>
      </w:pPr>
      <w:r w:rsidRPr="00E331B8">
        <w:rPr>
          <w:sz w:val="24"/>
          <w:szCs w:val="24"/>
        </w:rPr>
        <w:t>–</w:t>
      </w:r>
      <w:r w:rsidRPr="00E331B8">
        <w:rPr>
          <w:bCs/>
          <w:sz w:val="24"/>
          <w:szCs w:val="24"/>
        </w:rPr>
        <w:t xml:space="preserve"> объем выполненных Работ;</w:t>
      </w:r>
    </w:p>
    <w:p w:rsidR="00E331B8" w:rsidRPr="00E331B8" w:rsidRDefault="00E331B8" w:rsidP="00E331B8">
      <w:pPr>
        <w:tabs>
          <w:tab w:val="left" w:pos="900"/>
          <w:tab w:val="left" w:pos="1800"/>
        </w:tabs>
        <w:ind w:firstLine="709"/>
        <w:rPr>
          <w:spacing w:val="-4"/>
          <w:sz w:val="24"/>
          <w:szCs w:val="24"/>
        </w:rPr>
      </w:pPr>
      <w:r w:rsidRPr="00E331B8">
        <w:rPr>
          <w:sz w:val="24"/>
          <w:szCs w:val="24"/>
        </w:rPr>
        <w:t xml:space="preserve">– </w:t>
      </w:r>
      <w:r w:rsidRPr="00E331B8">
        <w:rPr>
          <w:spacing w:val="-4"/>
          <w:sz w:val="24"/>
          <w:szCs w:val="24"/>
        </w:rPr>
        <w:t>соответствие процесса выполнения Работ установленным требованиям;</w:t>
      </w:r>
    </w:p>
    <w:p w:rsidR="00E331B8" w:rsidRPr="00E331B8" w:rsidRDefault="00E331B8" w:rsidP="00E331B8">
      <w:pPr>
        <w:tabs>
          <w:tab w:val="left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квалификацию персонала Подрядчика непосредственно выполняющего Работы;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– качество материалов и </w:t>
      </w:r>
      <w:proofErr w:type="gramStart"/>
      <w:r w:rsidRPr="00E331B8">
        <w:rPr>
          <w:sz w:val="24"/>
          <w:szCs w:val="24"/>
        </w:rPr>
        <w:t>оборудования</w:t>
      </w:r>
      <w:proofErr w:type="gramEnd"/>
      <w:r w:rsidRPr="00E331B8">
        <w:rPr>
          <w:sz w:val="24"/>
          <w:szCs w:val="24"/>
        </w:rPr>
        <w:t xml:space="preserve"> используемых/применяемых Подрядчиком при выполнении Работ.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выполнение Подрядчиком иных требований настоящего Договора.</w:t>
      </w:r>
    </w:p>
    <w:p w:rsidR="00E331B8" w:rsidRPr="00E331B8" w:rsidRDefault="00E331B8" w:rsidP="00E331B8">
      <w:pPr>
        <w:shd w:val="clear" w:color="auto" w:fill="FFFFFF"/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spacing w:val="-2"/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 xml:space="preserve">Требовать от Подрядчика представления (предъявления) </w:t>
      </w:r>
      <w:r w:rsidRPr="00E331B8">
        <w:rPr>
          <w:sz w:val="24"/>
          <w:szCs w:val="24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sz w:val="24"/>
          <w:szCs w:val="24"/>
        </w:rPr>
        <w:t xml:space="preserve">Требовать от Подрядчика устранения замечаний и </w:t>
      </w:r>
      <w:proofErr w:type="gramStart"/>
      <w:r w:rsidRPr="00E331B8">
        <w:rPr>
          <w:sz w:val="24"/>
          <w:szCs w:val="24"/>
        </w:rPr>
        <w:t>недостатков</w:t>
      </w:r>
      <w:proofErr w:type="gramEnd"/>
      <w:r w:rsidRPr="00E331B8">
        <w:rPr>
          <w:sz w:val="24"/>
          <w:szCs w:val="24"/>
        </w:rPr>
        <w:t xml:space="preserve"> выявленных Заказчиком</w:t>
      </w:r>
      <w:r w:rsidRPr="00E331B8">
        <w:rPr>
          <w:color w:val="000000"/>
          <w:spacing w:val="-1"/>
          <w:sz w:val="24"/>
          <w:szCs w:val="24"/>
        </w:rPr>
        <w:t xml:space="preserve">, которые </w:t>
      </w:r>
      <w:r w:rsidRPr="00E331B8">
        <w:rPr>
          <w:sz w:val="24"/>
          <w:szCs w:val="24"/>
        </w:rPr>
        <w:t>могут носить как общий характер, так и касаться конкретных вопросов, относящихся к Работам.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sz w:val="24"/>
          <w:szCs w:val="24"/>
        </w:rPr>
        <w:t>В любое время (на любом этапе Работ) по</w:t>
      </w:r>
      <w:r w:rsidRPr="00E331B8">
        <w:rPr>
          <w:color w:val="000000"/>
          <w:sz w:val="24"/>
          <w:szCs w:val="24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E331B8" w:rsidRPr="00E331B8" w:rsidRDefault="00E331B8" w:rsidP="00E331B8">
      <w:pPr>
        <w:shd w:val="clear" w:color="auto" w:fill="FFFFFF"/>
        <w:ind w:firstLine="709"/>
        <w:rPr>
          <w:color w:val="000000"/>
          <w:sz w:val="24"/>
          <w:szCs w:val="24"/>
        </w:rPr>
      </w:pPr>
      <w:r w:rsidRPr="00E331B8">
        <w:rPr>
          <w:sz w:val="24"/>
          <w:szCs w:val="24"/>
        </w:rPr>
        <w:t xml:space="preserve">Требовать от Подрядчика доработки предоставленной Заказчику </w:t>
      </w:r>
      <w:r w:rsidRPr="00E331B8">
        <w:rPr>
          <w:color w:val="000000"/>
          <w:sz w:val="24"/>
          <w:szCs w:val="24"/>
        </w:rPr>
        <w:t xml:space="preserve">информации, </w:t>
      </w:r>
      <w:r w:rsidRPr="00E331B8">
        <w:rPr>
          <w:sz w:val="24"/>
          <w:szCs w:val="24"/>
        </w:rPr>
        <w:t xml:space="preserve">если таковая составлена с нарушением требований Заказчика </w:t>
      </w:r>
      <w:r w:rsidRPr="00E331B8">
        <w:rPr>
          <w:color w:val="000000"/>
          <w:sz w:val="24"/>
          <w:szCs w:val="24"/>
        </w:rPr>
        <w:t>к оформлению (содержанию).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E331B8" w:rsidRPr="00E331B8" w:rsidRDefault="00E331B8" w:rsidP="00E331B8">
      <w:pPr>
        <w:shd w:val="clear" w:color="auto" w:fill="FFFFFF"/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331B8">
        <w:rPr>
          <w:sz w:val="24"/>
          <w:szCs w:val="24"/>
        </w:rPr>
        <w:t>я(</w:t>
      </w:r>
      <w:proofErr w:type="gramEnd"/>
      <w:r w:rsidRPr="00E331B8">
        <w:rPr>
          <w:sz w:val="24"/>
          <w:szCs w:val="24"/>
        </w:rPr>
        <w:t>ей) в лице работника(</w:t>
      </w:r>
      <w:proofErr w:type="spellStart"/>
      <w:r w:rsidRPr="00E331B8">
        <w:rPr>
          <w:sz w:val="24"/>
          <w:szCs w:val="24"/>
        </w:rPr>
        <w:t>ов</w:t>
      </w:r>
      <w:proofErr w:type="spellEnd"/>
      <w:r w:rsidRPr="00E331B8">
        <w:rPr>
          <w:sz w:val="24"/>
          <w:szCs w:val="24"/>
        </w:rPr>
        <w:t>) Субподрядчика, и объеме предоставленных ему (им) полномочий в рамках настоящего Договора. В уведомлении должно быть указано: Ф.И.О., должность уполномоченных лиц и их контактные телефоны.</w:t>
      </w:r>
    </w:p>
    <w:p w:rsidR="00E331B8" w:rsidRPr="00E331B8" w:rsidRDefault="00E331B8" w:rsidP="00E331B8">
      <w:pPr>
        <w:shd w:val="clear" w:color="auto" w:fill="FFFFFF"/>
        <w:ind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Подрядчик письменно обязан уведомить Заказчика о смене своего представител</w:t>
      </w:r>
      <w:proofErr w:type="gramStart"/>
      <w:r w:rsidRPr="00E331B8">
        <w:rPr>
          <w:sz w:val="24"/>
          <w:szCs w:val="24"/>
        </w:rPr>
        <w:t>я(</w:t>
      </w:r>
      <w:proofErr w:type="gramEnd"/>
      <w:r w:rsidRPr="00E331B8">
        <w:rPr>
          <w:sz w:val="24"/>
          <w:szCs w:val="24"/>
        </w:rPr>
        <w:t>ей), в течение одного рабочего дня.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E331B8">
        <w:rPr>
          <w:sz w:val="24"/>
          <w:szCs w:val="24"/>
        </w:rPr>
        <w:t>дату</w:t>
      </w:r>
      <w:proofErr w:type="gramEnd"/>
      <w:r w:rsidRPr="00E331B8">
        <w:rPr>
          <w:sz w:val="24"/>
          <w:szCs w:val="24"/>
        </w:rPr>
        <w:t xml:space="preserve"> с которой Работы должны быть приостановлены. В любое время возобновить </w:t>
      </w:r>
      <w:proofErr w:type="gramStart"/>
      <w:r w:rsidRPr="00E331B8">
        <w:rPr>
          <w:sz w:val="24"/>
          <w:szCs w:val="24"/>
        </w:rPr>
        <w:t>выполнение</w:t>
      </w:r>
      <w:proofErr w:type="gramEnd"/>
      <w:r w:rsidRPr="00E331B8">
        <w:rPr>
          <w:sz w:val="24"/>
          <w:szCs w:val="24"/>
        </w:rPr>
        <w:t xml:space="preserve"> Подрядчиком части приостановленных Работ, уведомив об этом Подрядчика.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 разработанной Подрядчиком на момент </w:t>
      </w:r>
      <w:r w:rsidRPr="00E331B8">
        <w:rPr>
          <w:sz w:val="24"/>
          <w:szCs w:val="24"/>
        </w:rPr>
        <w:lastRenderedPageBreak/>
        <w:t>получения уведомления Заказчика о расторжении Договора, компьютерных программ (файлов с данными</w:t>
      </w:r>
      <w:proofErr w:type="gramEnd"/>
      <w:r w:rsidRPr="00E331B8">
        <w:rPr>
          <w:sz w:val="24"/>
          <w:szCs w:val="24"/>
        </w:rPr>
        <w:t xml:space="preserve"> и другое программное обеспечение в любой форме).</w:t>
      </w:r>
    </w:p>
    <w:p w:rsidR="00E331B8" w:rsidRPr="00E331B8" w:rsidRDefault="00E331B8" w:rsidP="00E331B8">
      <w:pPr>
        <w:shd w:val="clear" w:color="auto" w:fill="FFFFFF"/>
        <w:tabs>
          <w:tab w:val="num" w:pos="144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E331B8">
        <w:rPr>
          <w:sz w:val="24"/>
          <w:szCs w:val="24"/>
          <w:shd w:val="clear" w:color="auto" w:fill="BFBFBF"/>
        </w:rPr>
        <w:t>15 (пятнадцати) дней</w:t>
      </w:r>
      <w:bookmarkEnd w:id="1"/>
      <w:bookmarkEnd w:id="2"/>
      <w:r w:rsidRPr="00E331B8">
        <w:rPr>
          <w:sz w:val="24"/>
          <w:szCs w:val="24"/>
        </w:rPr>
        <w:t xml:space="preserve"> не по вине Заказчика, неоднократного или длящегося более </w:t>
      </w:r>
      <w:r w:rsidRPr="00E331B8">
        <w:rPr>
          <w:sz w:val="24"/>
          <w:szCs w:val="24"/>
          <w:shd w:val="clear" w:color="auto" w:fill="BFBFBF"/>
        </w:rPr>
        <w:t>1 (одного) месяца</w:t>
      </w:r>
      <w:r w:rsidRPr="00E331B8">
        <w:rPr>
          <w:sz w:val="24"/>
          <w:szCs w:val="24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color w:val="000000"/>
          <w:sz w:val="24"/>
          <w:szCs w:val="24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E331B8">
        <w:rPr>
          <w:sz w:val="24"/>
          <w:szCs w:val="24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E331B8">
        <w:rPr>
          <w:sz w:val="24"/>
          <w:szCs w:val="24"/>
        </w:rPr>
        <w:t>Субподрядчиков</w:t>
      </w:r>
      <w:proofErr w:type="gramEnd"/>
      <w:r w:rsidRPr="00E331B8">
        <w:rPr>
          <w:sz w:val="24"/>
          <w:szCs w:val="24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E331B8" w:rsidRPr="00E331B8" w:rsidRDefault="00E331B8" w:rsidP="00E331B8">
      <w:pPr>
        <w:shd w:val="clear" w:color="auto" w:fill="FFFFFF"/>
        <w:tabs>
          <w:tab w:val="num" w:pos="1560"/>
        </w:tabs>
        <w:ind w:firstLine="709"/>
        <w:rPr>
          <w:b/>
          <w:bCs/>
          <w:color w:val="000000"/>
          <w:sz w:val="24"/>
          <w:szCs w:val="24"/>
        </w:rPr>
      </w:pPr>
      <w:r w:rsidRPr="00E331B8">
        <w:rPr>
          <w:color w:val="000000"/>
          <w:sz w:val="24"/>
          <w:szCs w:val="24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>Требовать от Подрядчика замены персонала, Субподрядчиков.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color w:val="000000"/>
          <w:sz w:val="24"/>
          <w:szCs w:val="24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0"/>
          <w:tab w:val="num" w:pos="1004"/>
        </w:tabs>
        <w:ind w:left="0" w:firstLine="709"/>
        <w:rPr>
          <w:b/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 xml:space="preserve">В случае получения отрицательного заключения экспертизы промышленной безопасности (в случае, если объект относится к категории "Опасные производственные объекты"), потребовать от Подрядчика: </w:t>
      </w:r>
    </w:p>
    <w:p w:rsidR="00E331B8" w:rsidRPr="00E331B8" w:rsidRDefault="00E331B8" w:rsidP="00E331B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>– безвозмездного устранения недостатков в установленный Заказчиком срок;</w:t>
      </w:r>
    </w:p>
    <w:p w:rsidR="00E331B8" w:rsidRPr="00E331B8" w:rsidRDefault="00E331B8" w:rsidP="00E331B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>– возмещения своих расходов связанных с устранением недостатков Работ;</w:t>
      </w:r>
    </w:p>
    <w:p w:rsidR="00E331B8" w:rsidRPr="00E331B8" w:rsidRDefault="00E331B8" w:rsidP="00E331B8">
      <w:pPr>
        <w:shd w:val="clear" w:color="auto" w:fill="FFFFFF"/>
        <w:tabs>
          <w:tab w:val="num" w:pos="1440"/>
          <w:tab w:val="num" w:pos="156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  <w:highlight w:val="lightGray"/>
        </w:rPr>
        <w:t>– возмещения дополнительных расходов, связанных с получением положительного заключения экспертизы промышленной безопасности.</w:t>
      </w:r>
    </w:p>
    <w:p w:rsidR="00E331B8" w:rsidRPr="00E331B8" w:rsidRDefault="00E331B8" w:rsidP="00E331B8">
      <w:pPr>
        <w:numPr>
          <w:ilvl w:val="1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Подрядчик обязуется: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 xml:space="preserve">Обеспечить принятие исходных данных </w:t>
      </w:r>
      <w:r w:rsidRPr="00E331B8">
        <w:rPr>
          <w:bCs/>
          <w:sz w:val="24"/>
          <w:szCs w:val="24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E331B8">
        <w:rPr>
          <w:bCs/>
          <w:sz w:val="24"/>
          <w:szCs w:val="24"/>
          <w:highlight w:val="lightGray"/>
        </w:rPr>
        <w:t>Приложения № 4</w:t>
      </w:r>
      <w:r w:rsidRPr="00E331B8">
        <w:rPr>
          <w:bCs/>
          <w:sz w:val="24"/>
          <w:szCs w:val="24"/>
        </w:rPr>
        <w:t xml:space="preserve"> к настоящему Договору. </w:t>
      </w:r>
    </w:p>
    <w:p w:rsidR="00E331B8" w:rsidRPr="00E331B8" w:rsidRDefault="00E331B8" w:rsidP="00E331B8">
      <w:pPr>
        <w:shd w:val="clear" w:color="auto" w:fill="FFFFFF"/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течение </w:t>
      </w:r>
      <w:r w:rsidRPr="00E331B8">
        <w:rPr>
          <w:sz w:val="24"/>
          <w:szCs w:val="24"/>
          <w:highlight w:val="lightGray"/>
        </w:rPr>
        <w:t>2 (двух) рабочих дней</w:t>
      </w:r>
      <w:r w:rsidRPr="00E331B8">
        <w:rPr>
          <w:sz w:val="24"/>
          <w:szCs w:val="24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E331B8" w:rsidRPr="00E331B8" w:rsidRDefault="00E331B8" w:rsidP="00E331B8">
      <w:pPr>
        <w:shd w:val="clear" w:color="auto" w:fill="FFFFFF"/>
        <w:ind w:firstLine="709"/>
        <w:rPr>
          <w:bCs/>
          <w:sz w:val="24"/>
          <w:szCs w:val="24"/>
          <w:lang w:val="uk-UA"/>
        </w:rPr>
      </w:pPr>
      <w:proofErr w:type="spellStart"/>
      <w:r w:rsidRPr="00E331B8">
        <w:rPr>
          <w:bCs/>
          <w:sz w:val="24"/>
          <w:szCs w:val="24"/>
          <w:lang w:val="uk-UA"/>
        </w:rPr>
        <w:t>Обеспечить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сохранность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полученной</w:t>
      </w:r>
      <w:proofErr w:type="spellEnd"/>
      <w:r w:rsidRPr="00E331B8">
        <w:rPr>
          <w:bCs/>
          <w:sz w:val="24"/>
          <w:szCs w:val="24"/>
          <w:lang w:val="uk-UA"/>
        </w:rPr>
        <w:t xml:space="preserve"> от </w:t>
      </w:r>
      <w:proofErr w:type="spellStart"/>
      <w:r w:rsidRPr="00E331B8">
        <w:rPr>
          <w:bCs/>
          <w:sz w:val="24"/>
          <w:szCs w:val="24"/>
          <w:lang w:val="uk-UA"/>
        </w:rPr>
        <w:t>Заказчика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документации</w:t>
      </w:r>
      <w:proofErr w:type="spellEnd"/>
      <w:r w:rsidRPr="00E331B8">
        <w:rPr>
          <w:bCs/>
          <w:sz w:val="24"/>
          <w:szCs w:val="24"/>
          <w:lang w:val="uk-UA"/>
        </w:rPr>
        <w:t xml:space="preserve"> на </w:t>
      </w:r>
      <w:proofErr w:type="spellStart"/>
      <w:r w:rsidRPr="00E331B8">
        <w:rPr>
          <w:bCs/>
          <w:sz w:val="24"/>
          <w:szCs w:val="24"/>
          <w:lang w:val="uk-UA"/>
        </w:rPr>
        <w:t>период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выполнения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Работ</w:t>
      </w:r>
      <w:proofErr w:type="spellEnd"/>
      <w:r w:rsidRPr="00E331B8">
        <w:rPr>
          <w:bCs/>
          <w:sz w:val="24"/>
          <w:szCs w:val="24"/>
          <w:lang w:val="uk-UA"/>
        </w:rPr>
        <w:t xml:space="preserve">. </w:t>
      </w:r>
      <w:proofErr w:type="spellStart"/>
      <w:r w:rsidRPr="00E331B8">
        <w:rPr>
          <w:bCs/>
          <w:sz w:val="24"/>
          <w:szCs w:val="24"/>
          <w:lang w:val="uk-UA"/>
        </w:rPr>
        <w:t>Сохранность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обеспечивается</w:t>
      </w:r>
      <w:proofErr w:type="spellEnd"/>
      <w:r w:rsidRPr="00E331B8">
        <w:rPr>
          <w:bCs/>
          <w:sz w:val="24"/>
          <w:szCs w:val="24"/>
        </w:rPr>
        <w:t xml:space="preserve"> Подрядчиком</w:t>
      </w:r>
      <w:r w:rsidRPr="00E331B8">
        <w:rPr>
          <w:bCs/>
          <w:sz w:val="24"/>
          <w:szCs w:val="24"/>
          <w:lang w:val="uk-UA"/>
        </w:rPr>
        <w:t xml:space="preserve"> в</w:t>
      </w:r>
      <w:r w:rsidRPr="00E331B8">
        <w:rPr>
          <w:bCs/>
          <w:sz w:val="24"/>
          <w:szCs w:val="24"/>
        </w:rPr>
        <w:t xml:space="preserve"> течение всего периода</w:t>
      </w:r>
      <w:r w:rsidRPr="00E331B8">
        <w:rPr>
          <w:bCs/>
          <w:sz w:val="24"/>
          <w:szCs w:val="24"/>
          <w:lang w:val="uk-UA"/>
        </w:rPr>
        <w:t xml:space="preserve"> с</w:t>
      </w:r>
      <w:r w:rsidRPr="00E331B8">
        <w:rPr>
          <w:bCs/>
          <w:sz w:val="24"/>
          <w:szCs w:val="24"/>
          <w:lang w:val="ru-MO"/>
        </w:rPr>
        <w:t xml:space="preserve"> момента</w:t>
      </w:r>
      <w:r w:rsidRPr="00E331B8">
        <w:rPr>
          <w:bCs/>
          <w:sz w:val="24"/>
          <w:szCs w:val="24"/>
        </w:rPr>
        <w:t xml:space="preserve"> получения </w:t>
      </w:r>
      <w:proofErr w:type="spellStart"/>
      <w:r w:rsidRPr="00E331B8">
        <w:rPr>
          <w:bCs/>
          <w:sz w:val="24"/>
          <w:szCs w:val="24"/>
          <w:lang w:val="uk-UA"/>
        </w:rPr>
        <w:t>документации</w:t>
      </w:r>
      <w:proofErr w:type="spellEnd"/>
      <w:r w:rsidRPr="00E331B8">
        <w:rPr>
          <w:bCs/>
          <w:sz w:val="24"/>
          <w:szCs w:val="24"/>
          <w:lang w:val="uk-UA"/>
        </w:rPr>
        <w:t xml:space="preserve"> от </w:t>
      </w:r>
      <w:proofErr w:type="spellStart"/>
      <w:r w:rsidRPr="00E331B8">
        <w:rPr>
          <w:bCs/>
          <w:sz w:val="24"/>
          <w:szCs w:val="24"/>
          <w:lang w:val="uk-UA"/>
        </w:rPr>
        <w:t>Заказчика</w:t>
      </w:r>
      <w:proofErr w:type="spellEnd"/>
      <w:r w:rsidRPr="00E331B8">
        <w:rPr>
          <w:bCs/>
          <w:sz w:val="24"/>
          <w:szCs w:val="24"/>
          <w:lang w:val="uk-UA"/>
        </w:rPr>
        <w:t xml:space="preserve">, до </w:t>
      </w:r>
      <w:proofErr w:type="spellStart"/>
      <w:r w:rsidRPr="00E331B8">
        <w:rPr>
          <w:bCs/>
          <w:sz w:val="24"/>
          <w:szCs w:val="24"/>
          <w:lang w:val="uk-UA"/>
        </w:rPr>
        <w:t>момента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ее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возврата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последнему</w:t>
      </w:r>
      <w:proofErr w:type="spellEnd"/>
      <w:r w:rsidRPr="00E331B8">
        <w:rPr>
          <w:bCs/>
          <w:sz w:val="24"/>
          <w:szCs w:val="24"/>
          <w:lang w:val="uk-UA"/>
        </w:rPr>
        <w:t xml:space="preserve"> (</w:t>
      </w:r>
      <w:proofErr w:type="spellStart"/>
      <w:r w:rsidRPr="00E331B8">
        <w:rPr>
          <w:bCs/>
          <w:sz w:val="24"/>
          <w:szCs w:val="24"/>
          <w:lang w:val="uk-UA"/>
        </w:rPr>
        <w:t>если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возврат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документов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предусмотрен</w:t>
      </w:r>
      <w:proofErr w:type="spellEnd"/>
      <w:r w:rsidRPr="00E331B8">
        <w:rPr>
          <w:bCs/>
          <w:sz w:val="24"/>
          <w:szCs w:val="24"/>
          <w:lang w:val="uk-UA"/>
        </w:rPr>
        <w:t xml:space="preserve"> актом </w:t>
      </w:r>
      <w:proofErr w:type="spellStart"/>
      <w:r w:rsidRPr="00E331B8">
        <w:rPr>
          <w:bCs/>
          <w:sz w:val="24"/>
          <w:szCs w:val="24"/>
          <w:lang w:val="uk-UA"/>
        </w:rPr>
        <w:t>приема-передачи</w:t>
      </w:r>
      <w:proofErr w:type="spellEnd"/>
      <w:r w:rsidRPr="00E331B8">
        <w:rPr>
          <w:bCs/>
          <w:sz w:val="24"/>
          <w:szCs w:val="24"/>
          <w:lang w:val="uk-UA"/>
        </w:rPr>
        <w:t>).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Cs/>
          <w:sz w:val="24"/>
          <w:szCs w:val="24"/>
          <w:lang w:val="uk-UA"/>
        </w:rPr>
      </w:pPr>
      <w:proofErr w:type="spellStart"/>
      <w:r w:rsidRPr="00E331B8">
        <w:rPr>
          <w:bCs/>
          <w:sz w:val="24"/>
          <w:szCs w:val="24"/>
          <w:lang w:val="uk-UA"/>
        </w:rPr>
        <w:t>Принять</w:t>
      </w:r>
      <w:proofErr w:type="spellEnd"/>
      <w:r w:rsidRPr="00E331B8">
        <w:rPr>
          <w:bCs/>
          <w:sz w:val="24"/>
          <w:szCs w:val="24"/>
          <w:lang w:val="uk-UA"/>
        </w:rPr>
        <w:t xml:space="preserve"> локальне нормативне </w:t>
      </w:r>
      <w:proofErr w:type="spellStart"/>
      <w:r w:rsidRPr="00E331B8">
        <w:rPr>
          <w:bCs/>
          <w:sz w:val="24"/>
          <w:szCs w:val="24"/>
          <w:lang w:val="uk-UA"/>
        </w:rPr>
        <w:t>акты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Заказчика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указанные</w:t>
      </w:r>
      <w:proofErr w:type="spellEnd"/>
      <w:r w:rsidRPr="00E331B8">
        <w:rPr>
          <w:bCs/>
          <w:sz w:val="24"/>
          <w:szCs w:val="24"/>
          <w:lang w:val="uk-UA"/>
        </w:rPr>
        <w:t xml:space="preserve"> в </w:t>
      </w:r>
      <w:proofErr w:type="spellStart"/>
      <w:r w:rsidRPr="00E331B8">
        <w:rPr>
          <w:bCs/>
          <w:sz w:val="24"/>
          <w:szCs w:val="24"/>
          <w:lang w:val="uk-UA"/>
        </w:rPr>
        <w:t>Акте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приема-передачи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r w:rsidRPr="00E331B8">
        <w:rPr>
          <w:bCs/>
          <w:sz w:val="24"/>
          <w:szCs w:val="24"/>
          <w:highlight w:val="lightGray"/>
          <w:lang w:val="uk-UA"/>
        </w:rPr>
        <w:t>(</w:t>
      </w:r>
      <w:proofErr w:type="spellStart"/>
      <w:r w:rsidRPr="00E331B8">
        <w:rPr>
          <w:bCs/>
          <w:sz w:val="24"/>
          <w:szCs w:val="24"/>
          <w:highlight w:val="lightGray"/>
          <w:lang w:val="uk-UA"/>
        </w:rPr>
        <w:t>Приложение</w:t>
      </w:r>
      <w:proofErr w:type="spellEnd"/>
      <w:r w:rsidRPr="00E331B8">
        <w:rPr>
          <w:bCs/>
          <w:sz w:val="24"/>
          <w:szCs w:val="24"/>
          <w:highlight w:val="lightGray"/>
          <w:lang w:val="uk-UA"/>
        </w:rPr>
        <w:t xml:space="preserve"> № 3)</w:t>
      </w:r>
      <w:r w:rsidRPr="00E331B8">
        <w:rPr>
          <w:bCs/>
          <w:sz w:val="24"/>
          <w:szCs w:val="24"/>
          <w:lang w:val="uk-UA"/>
        </w:rPr>
        <w:t xml:space="preserve">, в момент </w:t>
      </w:r>
      <w:proofErr w:type="spellStart"/>
      <w:r w:rsidRPr="00E331B8">
        <w:rPr>
          <w:bCs/>
          <w:sz w:val="24"/>
          <w:szCs w:val="24"/>
          <w:lang w:val="uk-UA"/>
        </w:rPr>
        <w:t>заключения</w:t>
      </w:r>
      <w:proofErr w:type="spellEnd"/>
      <w:r w:rsidRPr="00E331B8">
        <w:rPr>
          <w:bCs/>
          <w:sz w:val="24"/>
          <w:szCs w:val="24"/>
          <w:lang w:val="uk-UA"/>
        </w:rPr>
        <w:t xml:space="preserve"> Сторонами </w:t>
      </w:r>
      <w:proofErr w:type="spellStart"/>
      <w:r w:rsidRPr="00E331B8">
        <w:rPr>
          <w:bCs/>
          <w:sz w:val="24"/>
          <w:szCs w:val="24"/>
          <w:lang w:val="uk-UA"/>
        </w:rPr>
        <w:t>настоящегоДоговора</w:t>
      </w:r>
      <w:proofErr w:type="spellEnd"/>
      <w:r w:rsidRPr="00E331B8">
        <w:rPr>
          <w:bCs/>
          <w:sz w:val="24"/>
          <w:szCs w:val="24"/>
          <w:lang w:val="uk-UA"/>
        </w:rPr>
        <w:t>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0"/>
        </w:tabs>
        <w:ind w:left="0" w:firstLine="710"/>
        <w:rPr>
          <w:sz w:val="24"/>
          <w:szCs w:val="24"/>
        </w:rPr>
      </w:pPr>
      <w:r w:rsidRPr="00E331B8">
        <w:rPr>
          <w:sz w:val="24"/>
          <w:szCs w:val="24"/>
        </w:rPr>
        <w:t xml:space="preserve">Не позднее </w:t>
      </w:r>
      <w:r w:rsidRPr="00E331B8">
        <w:rPr>
          <w:sz w:val="24"/>
          <w:szCs w:val="24"/>
          <w:highlight w:val="lightGray"/>
        </w:rPr>
        <w:t>10 (десяти)</w:t>
      </w:r>
      <w:r w:rsidRPr="00E331B8">
        <w:rPr>
          <w:sz w:val="24"/>
          <w:szCs w:val="24"/>
        </w:rPr>
        <w:t xml:space="preserve"> рабочих дней с даты подписания Договора, письменно уведомить Заказчика о назначении своег</w:t>
      </w:r>
      <w:proofErr w:type="gramStart"/>
      <w:r w:rsidRPr="00E331B8">
        <w:rPr>
          <w:sz w:val="24"/>
          <w:szCs w:val="24"/>
        </w:rPr>
        <w:t>о(</w:t>
      </w:r>
      <w:proofErr w:type="gramEnd"/>
      <w:r w:rsidRPr="00E331B8">
        <w:rPr>
          <w:sz w:val="24"/>
          <w:szCs w:val="24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E331B8" w:rsidRPr="00E331B8" w:rsidRDefault="00E331B8" w:rsidP="00E331B8">
      <w:pPr>
        <w:shd w:val="clear" w:color="auto" w:fill="FFFFFF"/>
        <w:ind w:firstLine="710"/>
        <w:rPr>
          <w:sz w:val="24"/>
          <w:szCs w:val="24"/>
        </w:rPr>
      </w:pPr>
      <w:r w:rsidRPr="00E331B8">
        <w:rPr>
          <w:sz w:val="24"/>
          <w:szCs w:val="24"/>
        </w:rPr>
        <w:t xml:space="preserve">    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E331B8">
        <w:rPr>
          <w:sz w:val="24"/>
          <w:szCs w:val="24"/>
        </w:rPr>
        <w:t>а(</w:t>
      </w:r>
      <w:proofErr w:type="spellStart"/>
      <w:proofErr w:type="gramEnd"/>
      <w:r w:rsidRPr="00E331B8">
        <w:rPr>
          <w:sz w:val="24"/>
          <w:szCs w:val="24"/>
        </w:rPr>
        <w:t>ов</w:t>
      </w:r>
      <w:proofErr w:type="spellEnd"/>
      <w:r w:rsidRPr="00E331B8">
        <w:rPr>
          <w:sz w:val="24"/>
          <w:szCs w:val="24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E331B8">
        <w:rPr>
          <w:sz w:val="24"/>
          <w:szCs w:val="24"/>
        </w:rPr>
        <w:t>подписании</w:t>
      </w:r>
      <w:proofErr w:type="gramEnd"/>
      <w:r w:rsidRPr="00E331B8">
        <w:rPr>
          <w:sz w:val="24"/>
          <w:szCs w:val="24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</w:p>
    <w:p w:rsidR="00E331B8" w:rsidRPr="00E331B8" w:rsidRDefault="00E331B8" w:rsidP="00E331B8">
      <w:pPr>
        <w:shd w:val="clear" w:color="auto" w:fill="FFFFFF"/>
        <w:ind w:firstLine="710"/>
        <w:rPr>
          <w:sz w:val="24"/>
          <w:szCs w:val="24"/>
        </w:rPr>
      </w:pPr>
      <w:r w:rsidRPr="00E331B8">
        <w:rPr>
          <w:sz w:val="24"/>
          <w:szCs w:val="24"/>
        </w:rPr>
        <w:t xml:space="preserve">    Любые претензии Подрядчика при условии не уведомления/несвоевременного уведомления им Заказчика о свое</w:t>
      </w:r>
      <w:proofErr w:type="gramStart"/>
      <w:r w:rsidRPr="00E331B8">
        <w:rPr>
          <w:sz w:val="24"/>
          <w:szCs w:val="24"/>
        </w:rPr>
        <w:t>м(</w:t>
      </w:r>
      <w:proofErr w:type="gramEnd"/>
      <w:r w:rsidRPr="00E331B8">
        <w:rPr>
          <w:sz w:val="24"/>
          <w:szCs w:val="24"/>
        </w:rPr>
        <w:t>их) представителе(</w:t>
      </w:r>
      <w:proofErr w:type="spellStart"/>
      <w:r w:rsidRPr="00E331B8">
        <w:rPr>
          <w:sz w:val="24"/>
          <w:szCs w:val="24"/>
        </w:rPr>
        <w:t>ях</w:t>
      </w:r>
      <w:proofErr w:type="spellEnd"/>
      <w:r w:rsidRPr="00E331B8">
        <w:rPr>
          <w:sz w:val="24"/>
          <w:szCs w:val="24"/>
        </w:rPr>
        <w:t>), а также в случае отсутствия/необеспечения присутствия на месте производства работ представителя(ей) Подрядчика, в адрес Заказчика недопустимы</w:t>
      </w:r>
    </w:p>
    <w:p w:rsidR="00E331B8" w:rsidRPr="00E331B8" w:rsidRDefault="00E331B8" w:rsidP="00E331B8">
      <w:pPr>
        <w:shd w:val="clear" w:color="auto" w:fill="FFFFFF"/>
        <w:ind w:firstLine="1430"/>
        <w:rPr>
          <w:sz w:val="24"/>
          <w:szCs w:val="24"/>
        </w:rPr>
      </w:pPr>
      <w:r w:rsidRPr="00E331B8">
        <w:rPr>
          <w:sz w:val="24"/>
          <w:szCs w:val="24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331B8">
        <w:rPr>
          <w:sz w:val="24"/>
          <w:szCs w:val="24"/>
        </w:rPr>
        <w:t>я(</w:t>
      </w:r>
      <w:proofErr w:type="gramEnd"/>
      <w:r w:rsidRPr="00E331B8">
        <w:rPr>
          <w:sz w:val="24"/>
          <w:szCs w:val="24"/>
        </w:rPr>
        <w:t>ей) в лице работника(</w:t>
      </w:r>
      <w:proofErr w:type="spellStart"/>
      <w:r w:rsidRPr="00E331B8">
        <w:rPr>
          <w:sz w:val="24"/>
          <w:szCs w:val="24"/>
        </w:rPr>
        <w:t>ов</w:t>
      </w:r>
      <w:proofErr w:type="spellEnd"/>
      <w:r w:rsidRPr="00E331B8">
        <w:rPr>
          <w:sz w:val="24"/>
          <w:szCs w:val="24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331B8">
        <w:rPr>
          <w:sz w:val="24"/>
          <w:szCs w:val="24"/>
        </w:rPr>
        <w:br/>
        <w:t>Подрядчик письменно обязан уведомить Заказчика о смене своего представител</w:t>
      </w:r>
      <w:proofErr w:type="gramStart"/>
      <w:r w:rsidRPr="00E331B8">
        <w:rPr>
          <w:sz w:val="24"/>
          <w:szCs w:val="24"/>
        </w:rPr>
        <w:t>я(</w:t>
      </w:r>
      <w:proofErr w:type="gramEnd"/>
      <w:r w:rsidRPr="00E331B8">
        <w:rPr>
          <w:sz w:val="24"/>
          <w:szCs w:val="24"/>
        </w:rPr>
        <w:t>ей), в течение одного рабочего дня.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color w:val="000000"/>
          <w:sz w:val="24"/>
          <w:szCs w:val="24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 xml:space="preserve">Предоставлять Заказчику, </w:t>
      </w:r>
      <w:r w:rsidRPr="00E331B8">
        <w:rPr>
          <w:color w:val="000000"/>
          <w:sz w:val="24"/>
          <w:szCs w:val="24"/>
        </w:rPr>
        <w:t xml:space="preserve">информацию, сведения, данные, отчеты, установленные настоящим Договором. </w:t>
      </w:r>
      <w:proofErr w:type="gramStart"/>
      <w:r w:rsidRPr="00E331B8">
        <w:rPr>
          <w:color w:val="000000"/>
          <w:sz w:val="24"/>
          <w:szCs w:val="24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E331B8" w:rsidRPr="00E331B8" w:rsidRDefault="00E331B8" w:rsidP="00E331B8">
      <w:pPr>
        <w:shd w:val="clear" w:color="auto" w:fill="FFFFFF"/>
        <w:ind w:firstLine="709"/>
        <w:rPr>
          <w:b/>
          <w:bCs/>
          <w:color w:val="000000"/>
          <w:sz w:val="24"/>
          <w:szCs w:val="24"/>
        </w:rPr>
      </w:pPr>
      <w:r w:rsidRPr="00E331B8">
        <w:rPr>
          <w:color w:val="000000"/>
          <w:sz w:val="24"/>
          <w:szCs w:val="24"/>
        </w:rPr>
        <w:t>О</w:t>
      </w:r>
      <w:r w:rsidRPr="00E331B8">
        <w:rPr>
          <w:sz w:val="24"/>
          <w:szCs w:val="24"/>
        </w:rPr>
        <w:t>беспечивать достоверность и обоснованность всех информационных данных предоставляемых Заказчику.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sz w:val="24"/>
          <w:szCs w:val="24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lastRenderedPageBreak/>
        <w:t xml:space="preserve"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 </w:t>
      </w:r>
      <w:r w:rsidRPr="00E331B8">
        <w:rPr>
          <w:color w:val="000000"/>
          <w:sz w:val="24"/>
          <w:szCs w:val="24"/>
        </w:rPr>
        <w:t xml:space="preserve">Собственными силами и средствами устранить </w:t>
      </w:r>
      <w:r w:rsidRPr="00E331B8">
        <w:rPr>
          <w:sz w:val="24"/>
          <w:szCs w:val="24"/>
        </w:rPr>
        <w:t xml:space="preserve">обстоятельства, </w:t>
      </w:r>
      <w:r w:rsidRPr="00E331B8">
        <w:rPr>
          <w:color w:val="000000"/>
          <w:sz w:val="24"/>
          <w:szCs w:val="24"/>
        </w:rPr>
        <w:t>препятствующие выполнению Работ</w:t>
      </w:r>
      <w:r w:rsidRPr="00E331B8">
        <w:rPr>
          <w:sz w:val="24"/>
          <w:szCs w:val="24"/>
        </w:rPr>
        <w:t>, возникшие по вине Подрядчика.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autoSpaceDE w:val="0"/>
        <w:autoSpaceDN w:val="0"/>
        <w:adjustRightInd w:val="0"/>
        <w:ind w:left="0" w:firstLine="709"/>
        <w:outlineLvl w:val="3"/>
        <w:rPr>
          <w:sz w:val="24"/>
          <w:szCs w:val="24"/>
        </w:rPr>
      </w:pPr>
      <w:r w:rsidRPr="00E331B8">
        <w:rPr>
          <w:sz w:val="24"/>
          <w:szCs w:val="24"/>
        </w:rPr>
        <w:t xml:space="preserve">Предоставить Техническую (проектную) документации в архив структурного подразделения Заказчика – Департамента капитального строительства и ремонта объектов (ДКС и РО) ОАО «СН-МНГ», после чего, </w:t>
      </w:r>
      <w:r w:rsidRPr="00E331B8">
        <w:rPr>
          <w:sz w:val="24"/>
          <w:szCs w:val="24"/>
          <w:shd w:val="clear" w:color="auto" w:fill="BFBFBF"/>
        </w:rPr>
        <w:t>не позднее 28 числа каждого отчетного месяца</w:t>
      </w:r>
      <w:r w:rsidRPr="00E331B8">
        <w:rPr>
          <w:sz w:val="24"/>
          <w:szCs w:val="24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При нахождении на территории Заказчика, соблюдать/выполнять требования нижеуказанных локальных нормативных актов Заказчика, принятых по Акту приема – передачи Локальных нормативных актов Заказчика (</w:t>
      </w:r>
      <w:r w:rsidRPr="00E331B8">
        <w:rPr>
          <w:sz w:val="24"/>
          <w:szCs w:val="24"/>
          <w:highlight w:val="lightGray"/>
        </w:rPr>
        <w:t>Приложение № 3</w:t>
      </w:r>
      <w:r w:rsidRPr="00E331B8">
        <w:rPr>
          <w:sz w:val="24"/>
          <w:szCs w:val="24"/>
        </w:rPr>
        <w:t>).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ind w:left="0" w:firstLine="710"/>
        <w:rPr>
          <w:sz w:val="24"/>
          <w:szCs w:val="24"/>
        </w:rPr>
      </w:pPr>
      <w:r w:rsidRPr="00E331B8">
        <w:rPr>
          <w:sz w:val="24"/>
          <w:szCs w:val="24"/>
        </w:rPr>
        <w:t xml:space="preserve">Предоставлять Заказчику возможность (не препятствовать и </w:t>
      </w:r>
      <w:r w:rsidRPr="00E331B8">
        <w:rPr>
          <w:spacing w:val="-2"/>
          <w:sz w:val="24"/>
          <w:szCs w:val="24"/>
        </w:rPr>
        <w:t>оказывать содействие</w:t>
      </w:r>
      <w:r w:rsidRPr="00E331B8">
        <w:rPr>
          <w:sz w:val="24"/>
          <w:szCs w:val="24"/>
        </w:rPr>
        <w:t>) осуществления</w:t>
      </w:r>
      <w:r w:rsidRPr="00E331B8">
        <w:rPr>
          <w:color w:val="000000"/>
          <w:sz w:val="24"/>
          <w:szCs w:val="24"/>
        </w:rPr>
        <w:t xml:space="preserve"> контроля и проведения проверок</w:t>
      </w:r>
      <w:r w:rsidRPr="00E331B8">
        <w:rPr>
          <w:sz w:val="24"/>
          <w:szCs w:val="24"/>
        </w:rPr>
        <w:t xml:space="preserve">. Положительные результаты осмотра, проверки и контроля не освобождают Подрядчика от каких-либо обязательств по Договору. </w:t>
      </w:r>
      <w:r w:rsidRPr="00E331B8">
        <w:rPr>
          <w:bCs/>
          <w:color w:val="000000"/>
          <w:sz w:val="24"/>
          <w:szCs w:val="24"/>
        </w:rPr>
        <w:t xml:space="preserve">Участвовать в составлении Заказчиком акта о результатах проведенного контроля/проверки, с проставлением подписей. </w:t>
      </w:r>
      <w:r w:rsidRPr="00E331B8">
        <w:rPr>
          <w:sz w:val="24"/>
          <w:szCs w:val="24"/>
        </w:rPr>
        <w:t>Отказ от составления и подписи Акта не допускается.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При привлечении Субподрядчика, </w:t>
      </w:r>
      <w:r w:rsidRPr="00E331B8">
        <w:rPr>
          <w:spacing w:val="5"/>
          <w:sz w:val="24"/>
          <w:szCs w:val="24"/>
        </w:rPr>
        <w:t xml:space="preserve">представлять Заказчику (по </w:t>
      </w:r>
      <w:r w:rsidRPr="00E331B8">
        <w:rPr>
          <w:spacing w:val="4"/>
          <w:sz w:val="24"/>
          <w:szCs w:val="24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E331B8">
        <w:rPr>
          <w:sz w:val="24"/>
          <w:szCs w:val="24"/>
        </w:rPr>
        <w:t xml:space="preserve">копии правоустанавливающих, учредительных документов Субподрядчика, </w:t>
      </w:r>
      <w:r w:rsidRPr="00E331B8">
        <w:rPr>
          <w:spacing w:val="4"/>
          <w:sz w:val="24"/>
          <w:szCs w:val="24"/>
        </w:rPr>
        <w:t>другую истребованную Заказчиком документацию и информацию о Субподрядчике.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pacing w:val="-2"/>
          <w:sz w:val="24"/>
          <w:szCs w:val="24"/>
        </w:rPr>
        <w:t xml:space="preserve">Привлечение Субподрядчика осуществляется с обязательным </w:t>
      </w:r>
      <w:r w:rsidRPr="00E331B8">
        <w:rPr>
          <w:sz w:val="24"/>
          <w:szCs w:val="24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bCs/>
          <w:sz w:val="24"/>
          <w:szCs w:val="24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E331B8">
        <w:rPr>
          <w:sz w:val="24"/>
          <w:szCs w:val="24"/>
        </w:rPr>
        <w:t>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E331B8">
        <w:rPr>
          <w:color w:val="000000"/>
          <w:sz w:val="24"/>
          <w:szCs w:val="24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E331B8">
        <w:rPr>
          <w:sz w:val="24"/>
          <w:szCs w:val="24"/>
        </w:rPr>
        <w:t>а также Субподрядчиков не согласованных Заказчиком в соответствии с требованиями настоящего Договора.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  <w:tab w:val="num" w:pos="156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</w:t>
      </w:r>
      <w:r w:rsidRPr="00E331B8">
        <w:rPr>
          <w:sz w:val="24"/>
          <w:szCs w:val="24"/>
        </w:rPr>
        <w:lastRenderedPageBreak/>
        <w:t>исходные данные на проектирование, и иную документацию предоставленную Заказчиком для исполнения Подрядчиком своих обязательств, а</w:t>
      </w:r>
      <w:r>
        <w:rPr>
          <w:sz w:val="24"/>
          <w:szCs w:val="24"/>
        </w:rPr>
        <w:t xml:space="preserve"> </w:t>
      </w:r>
      <w:r w:rsidRPr="00E331B8">
        <w:rPr>
          <w:sz w:val="24"/>
          <w:szCs w:val="24"/>
        </w:rPr>
        <w:t>также техническую документацию разработанную Подрядчиком на момент получения уведомления Заказчика о</w:t>
      </w:r>
      <w:proofErr w:type="gramEnd"/>
      <w:r w:rsidRPr="00E331B8">
        <w:rPr>
          <w:sz w:val="24"/>
          <w:szCs w:val="24"/>
        </w:rPr>
        <w:t xml:space="preserve"> </w:t>
      </w:r>
      <w:proofErr w:type="gramStart"/>
      <w:r w:rsidRPr="00E331B8">
        <w:rPr>
          <w:sz w:val="24"/>
          <w:szCs w:val="24"/>
        </w:rPr>
        <w:t>расторжении</w:t>
      </w:r>
      <w:proofErr w:type="gramEnd"/>
      <w:r w:rsidRPr="00E331B8">
        <w:rPr>
          <w:sz w:val="24"/>
          <w:szCs w:val="24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 xml:space="preserve">Своевременно </w:t>
      </w:r>
      <w:proofErr w:type="gramStart"/>
      <w:r w:rsidRPr="00E331B8">
        <w:rPr>
          <w:bCs/>
          <w:color w:val="000000"/>
          <w:sz w:val="24"/>
          <w:szCs w:val="24"/>
        </w:rPr>
        <w:t>предоставить Заказчику документы</w:t>
      </w:r>
      <w:proofErr w:type="gramEnd"/>
      <w:r w:rsidRPr="00E331B8">
        <w:rPr>
          <w:bCs/>
          <w:color w:val="000000"/>
          <w:sz w:val="24"/>
          <w:szCs w:val="24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ind w:left="0" w:firstLine="710"/>
        <w:rPr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>В случае получения отрицательного заключения экспертизы промышленной безопасности (в случае, если объект относится к категории "Опасные производственные объекты"), по требованию Заказчика:</w:t>
      </w:r>
    </w:p>
    <w:p w:rsidR="00E331B8" w:rsidRPr="00E331B8" w:rsidRDefault="00E331B8" w:rsidP="00E331B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>– безвозмездно, за свой счет, устранить недостатки в установленный Заказчиком срок;</w:t>
      </w:r>
    </w:p>
    <w:p w:rsidR="00E331B8" w:rsidRPr="00E331B8" w:rsidRDefault="00E331B8" w:rsidP="00E331B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>– возместить Заказчику расходы, связанные с устранением Заказчиком недостатков Работ;</w:t>
      </w:r>
    </w:p>
    <w:p w:rsidR="00E331B8" w:rsidRDefault="00E331B8" w:rsidP="00E331B8">
      <w:pPr>
        <w:shd w:val="clear" w:color="auto" w:fill="FFFFFF"/>
        <w:ind w:firstLine="709"/>
        <w:rPr>
          <w:sz w:val="24"/>
          <w:szCs w:val="24"/>
        </w:rPr>
      </w:pPr>
      <w:r w:rsidRPr="00E331B8">
        <w:rPr>
          <w:sz w:val="24"/>
          <w:szCs w:val="24"/>
          <w:highlight w:val="lightGray"/>
        </w:rPr>
        <w:t>– возместить дополнительные расходы, связанные с получением положительного заключения экспертизы промышленной безопасности.</w:t>
      </w:r>
    </w:p>
    <w:p w:rsidR="007432DD" w:rsidRPr="007432DD" w:rsidRDefault="007432DD" w:rsidP="00E331B8">
      <w:pPr>
        <w:shd w:val="clear" w:color="auto" w:fill="FFFFFF"/>
        <w:ind w:firstLine="709"/>
        <w:rPr>
          <w:sz w:val="24"/>
          <w:szCs w:val="24"/>
        </w:rPr>
      </w:pPr>
      <w:r w:rsidRPr="007432DD">
        <w:rPr>
          <w:sz w:val="24"/>
          <w:szCs w:val="24"/>
        </w:rPr>
        <w:t xml:space="preserve">4.3.27. </w:t>
      </w:r>
      <w:r w:rsidRPr="007432DD">
        <w:rPr>
          <w:rFonts w:eastAsia="Calibri"/>
          <w:sz w:val="24"/>
          <w:szCs w:val="22"/>
          <w:lang w:eastAsia="en-US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</w:t>
      </w:r>
      <w:proofErr w:type="gramStart"/>
      <w:r w:rsidRPr="007432DD">
        <w:rPr>
          <w:rFonts w:eastAsia="Calibri"/>
          <w:sz w:val="24"/>
          <w:szCs w:val="22"/>
          <w:lang w:eastAsia="en-US"/>
        </w:rPr>
        <w:t xml:space="preserve">согласно </w:t>
      </w:r>
      <w:r w:rsidRPr="007432DD">
        <w:rPr>
          <w:rFonts w:eastAsia="Calibri"/>
          <w:sz w:val="24"/>
          <w:szCs w:val="22"/>
          <w:highlight w:val="lightGray"/>
          <w:lang w:eastAsia="en-US"/>
        </w:rPr>
        <w:t>Приложения</w:t>
      </w:r>
      <w:proofErr w:type="gramEnd"/>
      <w:r w:rsidRPr="007432DD">
        <w:rPr>
          <w:rFonts w:eastAsia="Calibri"/>
          <w:sz w:val="24"/>
          <w:szCs w:val="22"/>
          <w:highlight w:val="lightGray"/>
          <w:lang w:eastAsia="en-US"/>
        </w:rPr>
        <w:t xml:space="preserve"> _7_</w:t>
      </w:r>
      <w:r w:rsidRPr="007432DD">
        <w:rPr>
          <w:rFonts w:eastAsia="Calibri"/>
          <w:sz w:val="24"/>
          <w:szCs w:val="22"/>
          <w:lang w:eastAsia="en-US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E331B8" w:rsidRPr="00E331B8" w:rsidRDefault="00E331B8" w:rsidP="00E331B8">
      <w:pPr>
        <w:numPr>
          <w:ilvl w:val="1"/>
          <w:numId w:val="15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Подрядчик вправе:</w:t>
      </w:r>
    </w:p>
    <w:p w:rsidR="00E331B8" w:rsidRPr="00E331B8" w:rsidRDefault="00E331B8" w:rsidP="00E331B8">
      <w:pPr>
        <w:numPr>
          <w:ilvl w:val="2"/>
          <w:numId w:val="16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П</w:t>
      </w:r>
      <w:r w:rsidRPr="00E331B8">
        <w:rPr>
          <w:color w:val="000000"/>
          <w:sz w:val="24"/>
          <w:szCs w:val="24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E331B8">
        <w:rPr>
          <w:spacing w:val="4"/>
          <w:sz w:val="24"/>
          <w:szCs w:val="24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E331B8">
        <w:rPr>
          <w:color w:val="000000"/>
          <w:sz w:val="24"/>
          <w:szCs w:val="24"/>
        </w:rPr>
        <w:t>условиям настоящего Договора.</w:t>
      </w:r>
    </w:p>
    <w:p w:rsidR="00E331B8" w:rsidRPr="00E331B8" w:rsidRDefault="00E331B8" w:rsidP="00E331B8">
      <w:pPr>
        <w:numPr>
          <w:ilvl w:val="2"/>
          <w:numId w:val="16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проектирование, и иную документацию предоставленную Подрядчику для исполнения настоящего Договора, а также передав Заказчику техническую документацию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E331B8">
        <w:rPr>
          <w:sz w:val="24"/>
          <w:szCs w:val="24"/>
        </w:rPr>
        <w:t xml:space="preserve"> в любой форме).</w:t>
      </w:r>
    </w:p>
    <w:p w:rsidR="00E331B8" w:rsidRPr="00E331B8" w:rsidRDefault="00E331B8" w:rsidP="00E331B8">
      <w:pPr>
        <w:numPr>
          <w:ilvl w:val="0"/>
          <w:numId w:val="16"/>
        </w:numPr>
        <w:tabs>
          <w:tab w:val="num" w:pos="1332"/>
        </w:tabs>
        <w:ind w:left="0" w:firstLine="709"/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Порядок сдачи и приемки Работ</w:t>
      </w:r>
    </w:p>
    <w:p w:rsidR="00E331B8" w:rsidRPr="00E331B8" w:rsidRDefault="00E331B8" w:rsidP="00E331B8">
      <w:pPr>
        <w:numPr>
          <w:ilvl w:val="1"/>
          <w:numId w:val="17"/>
        </w:numPr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E331B8" w:rsidRPr="00E331B8" w:rsidRDefault="00E331B8" w:rsidP="00E331B8">
      <w:pPr>
        <w:numPr>
          <w:ilvl w:val="1"/>
          <w:numId w:val="17"/>
        </w:numPr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Сдача-приемка выполненных Работ осуществляется в следующем порядке: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E331B8" w:rsidRPr="00E331B8" w:rsidRDefault="00E331B8" w:rsidP="00E331B8">
      <w:pPr>
        <w:ind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– После получения Заказчиком результата Работ и Акта сдачи-приемки выполненных работ, Заказчик рассматривает их и принимает </w:t>
      </w:r>
      <w:r w:rsidRPr="00E331B8">
        <w:rPr>
          <w:bCs/>
          <w:sz w:val="24"/>
          <w:szCs w:val="24"/>
        </w:rPr>
        <w:t xml:space="preserve">решение о </w:t>
      </w:r>
      <w:r w:rsidRPr="00E331B8">
        <w:rPr>
          <w:sz w:val="24"/>
          <w:szCs w:val="24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E331B8" w:rsidRPr="00E331B8" w:rsidRDefault="00E331B8" w:rsidP="00E331B8">
      <w:pPr>
        <w:shd w:val="clear" w:color="auto" w:fill="FFFFFF"/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E331B8">
        <w:rPr>
          <w:sz w:val="24"/>
          <w:szCs w:val="24"/>
        </w:rPr>
        <w:t>срок</w:t>
      </w:r>
      <w:proofErr w:type="gramEnd"/>
      <w:r w:rsidRPr="00E331B8">
        <w:rPr>
          <w:sz w:val="24"/>
          <w:szCs w:val="24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В пределах договорной цены работ, предусмотренной </w:t>
      </w:r>
      <w:r w:rsidRPr="00E331B8">
        <w:rPr>
          <w:sz w:val="24"/>
          <w:szCs w:val="24"/>
          <w:highlight w:val="lightGray"/>
        </w:rPr>
        <w:t>п. 3.1.</w:t>
      </w:r>
      <w:r w:rsidRPr="00E331B8">
        <w:rPr>
          <w:sz w:val="24"/>
          <w:szCs w:val="24"/>
        </w:rPr>
        <w:t xml:space="preserve"> Договора Подрядчик вносит изменения и/или дополнения в Техническую документацию в следующих случаях:</w:t>
      </w:r>
    </w:p>
    <w:p w:rsidR="00E331B8" w:rsidRPr="00E331B8" w:rsidRDefault="00E331B8" w:rsidP="00E331B8">
      <w:pPr>
        <w:ind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E331B8">
        <w:rPr>
          <w:sz w:val="24"/>
          <w:szCs w:val="24"/>
        </w:rPr>
        <w:t>организациями</w:t>
      </w:r>
      <w:proofErr w:type="gramEnd"/>
      <w:r w:rsidRPr="00E331B8">
        <w:rPr>
          <w:sz w:val="24"/>
          <w:szCs w:val="24"/>
        </w:rPr>
        <w:t xml:space="preserve">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 Устранение недостатка в данном случае производится Подрядчиком 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Первичные учетные документы, составляемые во исполнение обязатель</w:t>
      </w:r>
      <w:proofErr w:type="gramStart"/>
      <w:r w:rsidRPr="00E331B8">
        <w:rPr>
          <w:sz w:val="24"/>
          <w:szCs w:val="24"/>
        </w:rPr>
        <w:t>ств Ст</w:t>
      </w:r>
      <w:proofErr w:type="gramEnd"/>
      <w:r w:rsidRPr="00E331B8">
        <w:rPr>
          <w:sz w:val="24"/>
          <w:szCs w:val="24"/>
        </w:rPr>
        <w:t>орон по настоящему Договору, должны содержать следующие обязательные реквизиты: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наименование документа;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дату составления документа;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наименование организации, от имени которой составлен документ;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содержание хозяйственной операции;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 измерители хозяйственной операции в натуральном и денежном выражении;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 лицо, ответственное за совершение хозяйственной операции и правильность ее оформления;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личные подписи указанных лиц.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proofErr w:type="gramStart"/>
      <w:r w:rsidRPr="00E331B8">
        <w:rPr>
          <w:sz w:val="24"/>
          <w:szCs w:val="24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E331B8">
        <w:rPr>
          <w:sz w:val="24"/>
          <w:szCs w:val="24"/>
        </w:rPr>
        <w:t xml:space="preserve"> </w:t>
      </w:r>
      <w:r w:rsidRPr="00E331B8">
        <w:rPr>
          <w:color w:val="000000"/>
          <w:sz w:val="24"/>
          <w:szCs w:val="24"/>
        </w:rPr>
        <w:t>Место приема-передачи указанного определяет Заказчик.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E331B8">
        <w:rPr>
          <w:sz w:val="24"/>
          <w:szCs w:val="24"/>
        </w:rPr>
        <w:t>документация</w:t>
      </w:r>
      <w:proofErr w:type="gramEnd"/>
      <w:r w:rsidRPr="00E331B8">
        <w:rPr>
          <w:sz w:val="24"/>
          <w:szCs w:val="24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846"/>
          <w:tab w:val="num" w:pos="1440"/>
        </w:tabs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Проведение Заказчиком </w:t>
      </w:r>
      <w:r w:rsidRPr="00E331B8">
        <w:rPr>
          <w:color w:val="000000"/>
          <w:sz w:val="24"/>
          <w:szCs w:val="24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E331B8">
        <w:rPr>
          <w:sz w:val="24"/>
          <w:szCs w:val="24"/>
        </w:rPr>
        <w:t xml:space="preserve">Отказ от подписания акта не допускается. </w:t>
      </w:r>
    </w:p>
    <w:p w:rsidR="00E331B8" w:rsidRPr="00205E94" w:rsidRDefault="00E331B8" w:rsidP="00E331B8">
      <w:pPr>
        <w:rPr>
          <w:b/>
          <w:sz w:val="16"/>
          <w:szCs w:val="16"/>
        </w:rPr>
      </w:pPr>
    </w:p>
    <w:p w:rsidR="00E331B8" w:rsidRPr="00E331B8" w:rsidRDefault="00E331B8" w:rsidP="00E331B8">
      <w:pPr>
        <w:numPr>
          <w:ilvl w:val="0"/>
          <w:numId w:val="17"/>
        </w:numPr>
        <w:tabs>
          <w:tab w:val="num" w:pos="1332"/>
        </w:tabs>
        <w:ind w:right="-105"/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lastRenderedPageBreak/>
        <w:t>Ответственность Сторон</w:t>
      </w:r>
    </w:p>
    <w:p w:rsidR="00E331B8" w:rsidRPr="00E331B8" w:rsidRDefault="00E331B8" w:rsidP="00E331B8">
      <w:pPr>
        <w:numPr>
          <w:ilvl w:val="1"/>
          <w:numId w:val="17"/>
        </w:numPr>
        <w:shd w:val="clear" w:color="auto" w:fill="FFFFFF"/>
        <w:tabs>
          <w:tab w:val="num" w:pos="1620"/>
        </w:tabs>
        <w:ind w:left="0"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E331B8" w:rsidRPr="00E331B8" w:rsidRDefault="00E331B8" w:rsidP="00E331B8">
      <w:pPr>
        <w:numPr>
          <w:ilvl w:val="1"/>
          <w:numId w:val="17"/>
        </w:numPr>
        <w:shd w:val="clear" w:color="auto" w:fill="FFFFFF"/>
        <w:tabs>
          <w:tab w:val="num" w:pos="1620"/>
        </w:tabs>
        <w:ind w:left="0"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E331B8" w:rsidRPr="00E331B8" w:rsidRDefault="00E331B8" w:rsidP="00E331B8">
      <w:pPr>
        <w:tabs>
          <w:tab w:val="num" w:pos="1530"/>
          <w:tab w:val="num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E331B8" w:rsidRPr="00E331B8" w:rsidRDefault="00E331B8" w:rsidP="00E331B8">
      <w:pPr>
        <w:numPr>
          <w:ilvl w:val="1"/>
          <w:numId w:val="17"/>
        </w:numPr>
        <w:ind w:left="0" w:firstLine="709"/>
        <w:rPr>
          <w:sz w:val="24"/>
          <w:szCs w:val="24"/>
        </w:rPr>
      </w:pPr>
      <w:r w:rsidRPr="00E331B8">
        <w:rPr>
          <w:bCs/>
          <w:sz w:val="24"/>
          <w:szCs w:val="24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E331B8">
        <w:rPr>
          <w:sz w:val="24"/>
          <w:szCs w:val="24"/>
        </w:rPr>
        <w:t xml:space="preserve"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 При этом Подрядчик обязан уплатить Заказчику штраф в размере </w:t>
      </w:r>
      <w:r w:rsidRPr="00E331B8">
        <w:rPr>
          <w:sz w:val="24"/>
          <w:szCs w:val="24"/>
          <w:highlight w:val="lightGray"/>
        </w:rPr>
        <w:t>100% (ста процентов)</w:t>
      </w:r>
      <w:r w:rsidRPr="00E331B8">
        <w:rPr>
          <w:sz w:val="24"/>
          <w:szCs w:val="24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E331B8">
        <w:rPr>
          <w:sz w:val="24"/>
          <w:szCs w:val="24"/>
          <w:highlight w:val="lightGray"/>
        </w:rPr>
        <w:t>0,1% (ноль целой одной десятой процента)</w:t>
      </w:r>
      <w:r w:rsidRPr="00E331B8">
        <w:rPr>
          <w:sz w:val="24"/>
          <w:szCs w:val="24"/>
        </w:rPr>
        <w:t xml:space="preserve"> от суммы задержанного/просроченного платежа за каждый день просрочки, но не более </w:t>
      </w:r>
      <w:r w:rsidRPr="00E331B8">
        <w:rPr>
          <w:sz w:val="24"/>
          <w:szCs w:val="24"/>
          <w:highlight w:val="lightGray"/>
        </w:rPr>
        <w:t>5% (пяти процентов)</w:t>
      </w:r>
      <w:r w:rsidRPr="00E331B8">
        <w:rPr>
          <w:sz w:val="24"/>
          <w:szCs w:val="24"/>
        </w:rPr>
        <w:t xml:space="preserve"> от суммы просроченного платежа.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</w:t>
      </w:r>
      <w:proofErr w:type="gramStart"/>
      <w:r w:rsidRPr="00E331B8">
        <w:rPr>
          <w:sz w:val="24"/>
          <w:szCs w:val="24"/>
        </w:rPr>
        <w:t xml:space="preserve">За ненадлежащее качество Работ Подрядчик обязан уплатить Заказчику штраф в размере </w:t>
      </w:r>
      <w:r w:rsidRPr="00E331B8">
        <w:rPr>
          <w:sz w:val="24"/>
          <w:szCs w:val="24"/>
          <w:shd w:val="clear" w:color="auto" w:fill="BFBFBF"/>
        </w:rPr>
        <w:t>1% (одного процента) от общей стоимости Работ по Договору (включая НДС), за каждый недостаток</w:t>
      </w:r>
      <w:r w:rsidRPr="00E331B8">
        <w:rPr>
          <w:sz w:val="24"/>
          <w:szCs w:val="24"/>
        </w:rPr>
        <w:t>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  <w:proofErr w:type="gramEnd"/>
    </w:p>
    <w:p w:rsidR="00E331B8" w:rsidRPr="00E331B8" w:rsidRDefault="00E331B8" w:rsidP="00E331B8">
      <w:pPr>
        <w:tabs>
          <w:tab w:val="num" w:pos="988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E331B8" w:rsidRPr="00E331B8" w:rsidRDefault="00E331B8" w:rsidP="00E331B8">
      <w:pPr>
        <w:numPr>
          <w:ilvl w:val="2"/>
          <w:numId w:val="17"/>
        </w:numPr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в) если нанесен вред здоровью людей и/или окружающей природной среде, 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E331B8">
        <w:rPr>
          <w:sz w:val="24"/>
          <w:szCs w:val="24"/>
        </w:rPr>
        <w:t>реализации</w:t>
      </w:r>
      <w:proofErr w:type="gramEnd"/>
      <w:r w:rsidRPr="00E331B8">
        <w:rPr>
          <w:sz w:val="24"/>
          <w:szCs w:val="24"/>
        </w:rPr>
        <w:t xml:space="preserve"> выполненной по Договору Работы;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этапов Работ, Подрядчик обязан уплатить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0,1%  ноль целых, одна десятая процента рублей от  общей стоимости Работ по Договору (включая НДС)</w:t>
      </w:r>
      <w:r w:rsidRPr="00E331B8">
        <w:rPr>
          <w:sz w:val="24"/>
          <w:szCs w:val="24"/>
        </w:rPr>
        <w:t xml:space="preserve"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</w:t>
      </w:r>
      <w:r w:rsidRPr="00E331B8">
        <w:rPr>
          <w:sz w:val="24"/>
          <w:szCs w:val="24"/>
        </w:rPr>
        <w:lastRenderedPageBreak/>
        <w:t>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0,2% (ноль целых две десятых процента) рублей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E331B8">
        <w:rPr>
          <w:sz w:val="24"/>
          <w:szCs w:val="24"/>
          <w:highlight w:val="lightGray"/>
        </w:rPr>
        <w:t>100% (ста процентов)</w:t>
      </w:r>
      <w:r w:rsidRPr="00E331B8">
        <w:rPr>
          <w:sz w:val="24"/>
          <w:szCs w:val="24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E331B8">
        <w:rPr>
          <w:sz w:val="24"/>
          <w:szCs w:val="24"/>
        </w:rPr>
        <w:t>и–</w:t>
      </w:r>
      <w:proofErr w:type="gramEnd"/>
      <w:r w:rsidRPr="00E331B8">
        <w:rPr>
          <w:sz w:val="24"/>
          <w:szCs w:val="24"/>
        </w:rPr>
        <w:t xml:space="preserve"> приемки выполненных работ, так и после.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За нарушение Подрядчиком требований/положений локальных нормативных актов Заказчика (</w:t>
      </w:r>
      <w:r w:rsidRPr="00E331B8">
        <w:rPr>
          <w:sz w:val="24"/>
          <w:szCs w:val="24"/>
          <w:highlight w:val="lightGray"/>
        </w:rPr>
        <w:t>Приложение №3</w:t>
      </w:r>
      <w:r w:rsidRPr="00E331B8">
        <w:rPr>
          <w:sz w:val="24"/>
          <w:szCs w:val="24"/>
        </w:rPr>
        <w:t xml:space="preserve">),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 xml:space="preserve">10%  (десяти процентов) от общей стоимости Работ по Договору (включая НДС), </w:t>
      </w:r>
      <w:r w:rsidRPr="00E331B8">
        <w:rPr>
          <w:sz w:val="24"/>
          <w:szCs w:val="24"/>
        </w:rPr>
        <w:t>за каждый случай,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shd w:val="clear" w:color="auto" w:fill="FFFFFF"/>
        <w:tabs>
          <w:tab w:val="num" w:pos="1440"/>
          <w:tab w:val="num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не </w:t>
      </w:r>
      <w:proofErr w:type="gramStart"/>
      <w:r w:rsidRPr="00E331B8">
        <w:rPr>
          <w:sz w:val="24"/>
          <w:szCs w:val="24"/>
        </w:rPr>
        <w:t>устранения</w:t>
      </w:r>
      <w:proofErr w:type="gramEnd"/>
      <w:r w:rsidRPr="00E331B8">
        <w:rPr>
          <w:sz w:val="24"/>
          <w:szCs w:val="24"/>
        </w:rPr>
        <w:t>/не своевременного устранения нарушений требований/положений локальных нормативных актов Заказчика, Подрядчик уплачивает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20% (двадцати процентов)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  <w:shd w:val="clear" w:color="auto" w:fill="BFBFBF"/>
        </w:rPr>
        <w:t>,</w:t>
      </w:r>
      <w:r w:rsidRPr="00E331B8">
        <w:rPr>
          <w:sz w:val="24"/>
          <w:szCs w:val="24"/>
        </w:rPr>
        <w:t xml:space="preserve">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30% (тридцати процентов)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Если Подрядчик</w:t>
      </w:r>
      <w:r w:rsidRPr="00E331B8">
        <w:rPr>
          <w:spacing w:val="-1"/>
          <w:sz w:val="24"/>
          <w:szCs w:val="24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</w:t>
      </w:r>
      <w:r w:rsidRPr="00E331B8">
        <w:rPr>
          <w:sz w:val="24"/>
          <w:szCs w:val="24"/>
          <w:highlight w:val="lightGray"/>
          <w:shd w:val="clear" w:color="auto" w:fill="BFBFBF"/>
        </w:rPr>
        <w:t>размере 1% (одного процента)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 xml:space="preserve">, в течение 30 </w:t>
      </w:r>
      <w:r w:rsidRPr="00E331B8">
        <w:rPr>
          <w:spacing w:val="6"/>
          <w:sz w:val="24"/>
          <w:szCs w:val="24"/>
        </w:rPr>
        <w:t xml:space="preserve">(тридцати) </w:t>
      </w:r>
      <w:r w:rsidRPr="00E331B8">
        <w:rPr>
          <w:sz w:val="24"/>
          <w:szCs w:val="24"/>
        </w:rPr>
        <w:t>дней с момента предъявления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 xml:space="preserve">30% (тридцати процентов) </w:t>
      </w:r>
      <w:r w:rsidRPr="00E331B8">
        <w:rPr>
          <w:sz w:val="24"/>
          <w:szCs w:val="24"/>
          <w:shd w:val="clear" w:color="auto" w:fill="BFBFBF"/>
        </w:rPr>
        <w:t>от общей стоимости Работ по Договору (включая НДС)</w:t>
      </w:r>
      <w:r w:rsidRPr="00E331B8">
        <w:rPr>
          <w:sz w:val="24"/>
          <w:szCs w:val="24"/>
        </w:rPr>
        <w:t xml:space="preserve">, в течение 30 </w:t>
      </w:r>
      <w:r w:rsidRPr="00E331B8">
        <w:rPr>
          <w:spacing w:val="6"/>
          <w:sz w:val="24"/>
          <w:szCs w:val="24"/>
        </w:rPr>
        <w:t xml:space="preserve">(тридцати) </w:t>
      </w:r>
      <w:r w:rsidRPr="00E331B8">
        <w:rPr>
          <w:sz w:val="24"/>
          <w:szCs w:val="24"/>
        </w:rPr>
        <w:t>дней с момента предъявления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E331B8" w:rsidRPr="00E331B8" w:rsidRDefault="00E331B8" w:rsidP="00E331B8">
      <w:pPr>
        <w:widowControl w:val="0"/>
        <w:tabs>
          <w:tab w:val="left" w:pos="1128"/>
          <w:tab w:val="num" w:pos="216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Когда Подрядчик трижды допустил нарушение сроков выполнения Работ по независящим от Заказчика причинам;</w:t>
      </w:r>
    </w:p>
    <w:p w:rsidR="00E331B8" w:rsidRPr="00E331B8" w:rsidRDefault="00E331B8" w:rsidP="00E331B8">
      <w:pPr>
        <w:widowControl w:val="0"/>
        <w:tabs>
          <w:tab w:val="left" w:pos="1128"/>
          <w:tab w:val="num" w:pos="2160"/>
        </w:tabs>
        <w:ind w:firstLine="709"/>
        <w:rPr>
          <w:i/>
          <w:sz w:val="24"/>
          <w:szCs w:val="24"/>
        </w:rPr>
      </w:pPr>
      <w:r w:rsidRPr="00E331B8">
        <w:rPr>
          <w:sz w:val="24"/>
          <w:szCs w:val="24"/>
        </w:rPr>
        <w:t>Когда Подрядчик:</w:t>
      </w:r>
    </w:p>
    <w:p w:rsidR="00E331B8" w:rsidRPr="00E331B8" w:rsidRDefault="00E331B8" w:rsidP="00E331B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E331B8" w:rsidRPr="00E331B8" w:rsidRDefault="00E331B8" w:rsidP="00E331B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E331B8" w:rsidRPr="00E331B8" w:rsidRDefault="00E331B8" w:rsidP="00E331B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E331B8" w:rsidRPr="00E331B8" w:rsidRDefault="00E331B8" w:rsidP="00E331B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н</w:t>
      </w:r>
      <w:r w:rsidRPr="00E331B8">
        <w:rPr>
          <w:bCs/>
          <w:sz w:val="24"/>
          <w:szCs w:val="24"/>
        </w:rPr>
        <w:t>е выполнил условие, определенное Заказчиком как существенное условие настоящего Договора;</w:t>
      </w:r>
    </w:p>
    <w:p w:rsidR="00E331B8" w:rsidRPr="00E331B8" w:rsidRDefault="00E331B8" w:rsidP="00E331B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по иным основаниям, предусмотренным действующим законодательством РФ, </w:t>
      </w:r>
    </w:p>
    <w:p w:rsidR="00E331B8" w:rsidRPr="00E331B8" w:rsidRDefault="00E331B8" w:rsidP="00E331B8">
      <w:pPr>
        <w:tabs>
          <w:tab w:val="num" w:pos="988"/>
          <w:tab w:val="num" w:pos="1530"/>
          <w:tab w:val="num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Подрядчик уплачивает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10% (десяти процентов)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10%  (десяти процентов)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</w:t>
      </w:r>
      <w:proofErr w:type="gramEnd"/>
      <w:r w:rsidRPr="00E331B8">
        <w:rPr>
          <w:sz w:val="24"/>
          <w:szCs w:val="24"/>
          <w:shd w:val="clear" w:color="auto" w:fill="BFBFBF"/>
        </w:rPr>
        <w:t xml:space="preserve"> </w:t>
      </w:r>
      <w:proofErr w:type="gramStart"/>
      <w:r w:rsidRPr="00E331B8">
        <w:rPr>
          <w:sz w:val="24"/>
          <w:szCs w:val="24"/>
          <w:shd w:val="clear" w:color="auto" w:fill="BFBFBF"/>
        </w:rPr>
        <w:t>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bCs/>
          <w:sz w:val="24"/>
          <w:szCs w:val="24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E331B8">
        <w:rPr>
          <w:sz w:val="24"/>
          <w:szCs w:val="24"/>
        </w:rPr>
        <w:t xml:space="preserve"> уплачивает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0,5% (ноль целых пять десятых процента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bCs/>
          <w:sz w:val="24"/>
          <w:szCs w:val="24"/>
        </w:rPr>
        <w:t>За непредставление, нарушение сроков предоставления Заказчику информации (отчетов, справок, сведений, и т.д.), оговоренных настоящим Договором и локальными нормативными актами Заказчика, Подрядчик</w:t>
      </w:r>
      <w:r w:rsidRPr="00E331B8">
        <w:rPr>
          <w:sz w:val="24"/>
          <w:szCs w:val="24"/>
        </w:rPr>
        <w:t xml:space="preserve"> уплачивает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0,5%  (ноль целых пять десятых процента)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bCs/>
          <w:sz w:val="24"/>
          <w:szCs w:val="24"/>
        </w:rPr>
        <w:t xml:space="preserve">За невыполнение требований, распоряжений указаний Заказчика по вопросам, относящимся к Работам, </w:t>
      </w:r>
      <w:r w:rsidRPr="00E331B8">
        <w:rPr>
          <w:sz w:val="24"/>
          <w:szCs w:val="24"/>
        </w:rPr>
        <w:t xml:space="preserve">Подрядчик обязан уплатить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0,5%  (ноль целых пять десятых процента)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если Подрядчик продолжил выполнение </w:t>
      </w:r>
      <w:proofErr w:type="gramStart"/>
      <w:r w:rsidRPr="00E331B8">
        <w:rPr>
          <w:sz w:val="24"/>
          <w:szCs w:val="24"/>
        </w:rPr>
        <w:t>Работ</w:t>
      </w:r>
      <w:proofErr w:type="gramEnd"/>
      <w:r w:rsidRPr="00E331B8">
        <w:rPr>
          <w:sz w:val="24"/>
          <w:szCs w:val="24"/>
        </w:rPr>
        <w:t xml:space="preserve">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10%(десяти процентов)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shd w:val="clear" w:color="auto" w:fill="FFFFFF"/>
        <w:ind w:firstLine="709"/>
        <w:rPr>
          <w:bCs/>
          <w:sz w:val="24"/>
          <w:szCs w:val="24"/>
        </w:rPr>
      </w:pPr>
      <w:r w:rsidRPr="00E331B8">
        <w:rPr>
          <w:sz w:val="24"/>
          <w:szCs w:val="24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bCs/>
          <w:sz w:val="24"/>
          <w:szCs w:val="24"/>
        </w:rPr>
        <w:t>Подрядчик</w:t>
      </w:r>
      <w:r w:rsidRPr="00E331B8">
        <w:rPr>
          <w:sz w:val="24"/>
          <w:szCs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В случае установления Заказчиком факта нахождения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РФ, Подрядчик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E331B8">
        <w:rPr>
          <w:sz w:val="24"/>
          <w:szCs w:val="24"/>
        </w:rPr>
        <w:t xml:space="preserve">и (или) </w:t>
      </w:r>
      <w:r w:rsidRPr="00E331B8">
        <w:rPr>
          <w:spacing w:val="5"/>
          <w:sz w:val="24"/>
          <w:szCs w:val="24"/>
        </w:rPr>
        <w:t xml:space="preserve">представление Заказчику (по </w:t>
      </w:r>
      <w:r w:rsidRPr="00E331B8">
        <w:rPr>
          <w:spacing w:val="4"/>
          <w:sz w:val="24"/>
          <w:szCs w:val="24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E331B8">
        <w:rPr>
          <w:sz w:val="24"/>
          <w:szCs w:val="24"/>
        </w:rPr>
        <w:t xml:space="preserve">копий правоустанавливающих, учредительных документов Субподрядчика, </w:t>
      </w:r>
      <w:r w:rsidRPr="00E331B8">
        <w:rPr>
          <w:spacing w:val="4"/>
          <w:sz w:val="24"/>
          <w:szCs w:val="24"/>
        </w:rPr>
        <w:t>другой истребованной Заказчиком документации и информации о Субподрядчике, Подрядчик</w:t>
      </w:r>
      <w:r w:rsidRPr="00E331B8">
        <w:rPr>
          <w:sz w:val="24"/>
          <w:szCs w:val="24"/>
        </w:rPr>
        <w:t xml:space="preserve"> обязан уплатить штраф в размере 100 000 (ста тысяч) рублей, в течение 30 (тридцати) дней с момента предъявления Заказчиком требования</w:t>
      </w:r>
      <w:proofErr w:type="gramEnd"/>
      <w:r w:rsidRPr="00E331B8">
        <w:rPr>
          <w:sz w:val="24"/>
          <w:szCs w:val="24"/>
        </w:rPr>
        <w:t>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E331B8">
        <w:rPr>
          <w:sz w:val="24"/>
          <w:szCs w:val="24"/>
          <w:highlight w:val="lightGray"/>
        </w:rPr>
        <w:t>200 000 (двухсот тысяч) рублей</w:t>
      </w:r>
      <w:r w:rsidRPr="00E331B8">
        <w:rPr>
          <w:sz w:val="24"/>
          <w:szCs w:val="24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1958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Pr="00E331B8">
        <w:rPr>
          <w:sz w:val="24"/>
          <w:szCs w:val="24"/>
          <w:highlight w:val="lightGray"/>
        </w:rPr>
        <w:t>150</w:t>
      </w:r>
      <w:proofErr w:type="gramEnd"/>
      <w:r w:rsidRPr="00E331B8">
        <w:rPr>
          <w:sz w:val="24"/>
          <w:szCs w:val="24"/>
          <w:highlight w:val="lightGray"/>
        </w:rPr>
        <w:t xml:space="preserve"> 000 (Сто пятьдесят тысяч)</w:t>
      </w:r>
      <w:r w:rsidRPr="00E331B8">
        <w:rPr>
          <w:sz w:val="24"/>
          <w:szCs w:val="24"/>
        </w:rPr>
        <w:t xml:space="preserve"> рублей за каждый такой случай, в течение 30 (тридцати) дней, с момента предъявления требования.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>-  медицинским осмотром или освидетельствованием;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 xml:space="preserve">1) запах алкоголя изо рта;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2) неустойчивость позы;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3) нарушение речи;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4) выраженное дрожание пальцев рук;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5) резкое изменение окраски кожных покровов лица;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6) поведение, не соответствующее обстановке;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7) наличие алкоголя в выдыхаемом воздухе, определяемое техническими средствами индикации. </w:t>
      </w:r>
    </w:p>
    <w:p w:rsidR="00E331B8" w:rsidRPr="00E331B8" w:rsidRDefault="00E331B8" w:rsidP="00E331B8">
      <w:pPr>
        <w:tabs>
          <w:tab w:val="num" w:pos="0"/>
        </w:tabs>
        <w:ind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E331B8">
        <w:rPr>
          <w:sz w:val="24"/>
          <w:szCs w:val="24"/>
        </w:rPr>
        <w:t xml:space="preserve"> данного работника.</w:t>
      </w:r>
    </w:p>
    <w:p w:rsidR="00E331B8" w:rsidRPr="00E331B8" w:rsidRDefault="00E331B8" w:rsidP="00E331B8">
      <w:pPr>
        <w:numPr>
          <w:ilvl w:val="1"/>
          <w:numId w:val="17"/>
        </w:numPr>
        <w:ind w:left="142" w:firstLine="567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E331B8">
        <w:rPr>
          <w:sz w:val="24"/>
          <w:szCs w:val="24"/>
          <w:highlight w:val="lightGray"/>
        </w:rPr>
        <w:t>150 000 (Сто пятьдесят тысяч)</w:t>
      </w:r>
      <w:r w:rsidRPr="00E331B8">
        <w:rPr>
          <w:sz w:val="24"/>
          <w:szCs w:val="24"/>
        </w:rPr>
        <w:t xml:space="preserve"> рублей, за</w:t>
      </w:r>
      <w:proofErr w:type="gramEnd"/>
      <w:r w:rsidRPr="00E331B8">
        <w:rPr>
          <w:sz w:val="24"/>
          <w:szCs w:val="24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E331B8" w:rsidRPr="00E331B8" w:rsidRDefault="00E331B8" w:rsidP="00E331B8">
      <w:pPr>
        <w:widowControl w:val="0"/>
        <w:tabs>
          <w:tab w:val="num" w:pos="0"/>
        </w:tabs>
        <w:autoSpaceDE w:val="0"/>
        <w:autoSpaceDN w:val="0"/>
        <w:adjustRightInd w:val="0"/>
        <w:ind w:left="142" w:right="-42" w:firstLine="709"/>
        <w:rPr>
          <w:sz w:val="24"/>
          <w:szCs w:val="24"/>
        </w:rPr>
      </w:pPr>
      <w:r w:rsidRPr="00E331B8">
        <w:rPr>
          <w:sz w:val="24"/>
          <w:szCs w:val="24"/>
        </w:rPr>
        <w:t>Установление факта завоза/проноса  (попытки завоза/проноса) работниками Подрядчик</w:t>
      </w:r>
      <w:proofErr w:type="gramStart"/>
      <w:r w:rsidRPr="00E331B8">
        <w:rPr>
          <w:sz w:val="24"/>
          <w:szCs w:val="24"/>
        </w:rPr>
        <w:t>а(</w:t>
      </w:r>
      <w:proofErr w:type="gramEnd"/>
      <w:r w:rsidRPr="00E331B8">
        <w:rPr>
          <w:sz w:val="24"/>
          <w:szCs w:val="24"/>
        </w:rPr>
        <w:t>Субподрядчика)алкогольной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E331B8" w:rsidRPr="00E331B8" w:rsidRDefault="00E331B8" w:rsidP="00E331B8">
      <w:pPr>
        <w:widowControl w:val="0"/>
        <w:tabs>
          <w:tab w:val="num" w:pos="0"/>
        </w:tabs>
        <w:autoSpaceDE w:val="0"/>
        <w:autoSpaceDN w:val="0"/>
        <w:adjustRightInd w:val="0"/>
        <w:ind w:left="142" w:firstLine="709"/>
        <w:rPr>
          <w:sz w:val="24"/>
          <w:szCs w:val="24"/>
        </w:rPr>
      </w:pPr>
      <w:r w:rsidRPr="00E331B8">
        <w:rPr>
          <w:sz w:val="24"/>
          <w:szCs w:val="24"/>
        </w:rPr>
        <w:t>- актом, составленным работниками Заказчика и Подрядчика (Субподрядчика)</w:t>
      </w:r>
      <w:r w:rsidRPr="00E331B8">
        <w:rPr>
          <w:b/>
          <w:sz w:val="24"/>
          <w:szCs w:val="24"/>
        </w:rPr>
        <w:t>.</w:t>
      </w:r>
      <w:r w:rsidRPr="00E331B8">
        <w:rPr>
          <w:sz w:val="24"/>
          <w:szCs w:val="24"/>
        </w:rPr>
        <w:t xml:space="preserve"> В случае отказа работника Подрядчика (Субподрядчика</w:t>
      </w:r>
      <w:proofErr w:type="gramStart"/>
      <w:r w:rsidRPr="00E331B8">
        <w:rPr>
          <w:sz w:val="24"/>
          <w:szCs w:val="24"/>
        </w:rPr>
        <w:t>)о</w:t>
      </w:r>
      <w:proofErr w:type="gramEnd"/>
      <w:r w:rsidRPr="00E331B8">
        <w:rPr>
          <w:sz w:val="24"/>
          <w:szCs w:val="24"/>
        </w:rPr>
        <w:t>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Подрядчика(Субподрядчика)от его подписания;</w:t>
      </w:r>
    </w:p>
    <w:p w:rsidR="00E331B8" w:rsidRPr="00E331B8" w:rsidRDefault="00E331B8" w:rsidP="00E331B8">
      <w:pPr>
        <w:widowControl w:val="0"/>
        <w:tabs>
          <w:tab w:val="num" w:pos="0"/>
        </w:tabs>
        <w:autoSpaceDE w:val="0"/>
        <w:autoSpaceDN w:val="0"/>
        <w:adjustRightInd w:val="0"/>
        <w:ind w:left="142" w:firstLine="709"/>
        <w:rPr>
          <w:sz w:val="24"/>
          <w:szCs w:val="24"/>
        </w:rPr>
      </w:pPr>
      <w:r w:rsidRPr="00E331B8">
        <w:rPr>
          <w:sz w:val="24"/>
          <w:szCs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0,1% (ноль целых одна десятая процента)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Заказчик не несет никакой ответственности за сохранность имущества Подрядчика.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bCs/>
          <w:sz w:val="24"/>
          <w:szCs w:val="24"/>
        </w:rPr>
        <w:t xml:space="preserve">Подрядчик </w:t>
      </w:r>
      <w:r w:rsidRPr="00E331B8">
        <w:rPr>
          <w:sz w:val="24"/>
          <w:szCs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E331B8" w:rsidRPr="00E331B8" w:rsidRDefault="00E331B8" w:rsidP="00E331B8">
      <w:pPr>
        <w:shd w:val="clear" w:color="auto" w:fill="FFFFFF"/>
        <w:tabs>
          <w:tab w:val="num" w:pos="1620"/>
        </w:tabs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E331B8" w:rsidRPr="00E331B8" w:rsidRDefault="00E331B8" w:rsidP="00E331B8">
      <w:p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205E94" w:rsidRPr="00FC626D" w:rsidRDefault="00205E94" w:rsidP="00205E94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FC626D">
        <w:rPr>
          <w:sz w:val="24"/>
          <w:szCs w:val="24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 w:rsidRPr="00FC626D">
        <w:rPr>
          <w:sz w:val="24"/>
          <w:szCs w:val="24"/>
        </w:rPr>
        <w:t>согласно Приложения</w:t>
      </w:r>
      <w:proofErr w:type="gramEnd"/>
      <w:r w:rsidRPr="00FC626D">
        <w:rPr>
          <w:sz w:val="24"/>
          <w:szCs w:val="24"/>
        </w:rPr>
        <w:t xml:space="preserve"> №7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</w:r>
    </w:p>
    <w:p w:rsidR="00205E94" w:rsidRPr="007432DD" w:rsidRDefault="007432DD" w:rsidP="00205E94">
      <w:pPr>
        <w:pStyle w:val="a3"/>
        <w:numPr>
          <w:ilvl w:val="1"/>
          <w:numId w:val="17"/>
        </w:numPr>
        <w:ind w:left="0" w:firstLine="709"/>
        <w:rPr>
          <w:sz w:val="24"/>
          <w:szCs w:val="24"/>
        </w:rPr>
      </w:pPr>
      <w:proofErr w:type="gramStart"/>
      <w:r w:rsidRPr="007432DD">
        <w:rPr>
          <w:sz w:val="24"/>
          <w:szCs w:val="24"/>
        </w:rPr>
        <w:t>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100 000 (Ста тысяч рублей) за каждый выявленный случай,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numPr>
          <w:ilvl w:val="0"/>
          <w:numId w:val="12"/>
        </w:numPr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Обстоятельства непреодолимой силы (форс-мажор)</w:t>
      </w:r>
    </w:p>
    <w:p w:rsidR="00E331B8" w:rsidRPr="00E331B8" w:rsidRDefault="00E331B8" w:rsidP="00E331B8">
      <w:pPr>
        <w:numPr>
          <w:ilvl w:val="1"/>
          <w:numId w:val="12"/>
        </w:numPr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proofErr w:type="gramStart"/>
      <w:r w:rsidRPr="00E331B8">
        <w:rPr>
          <w:sz w:val="24"/>
          <w:szCs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E331B8">
        <w:rPr>
          <w:sz w:val="24"/>
          <w:szCs w:val="24"/>
        </w:rPr>
        <w:t xml:space="preserve"> компетентным органом.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E331B8" w:rsidRPr="00E331B8" w:rsidRDefault="00E331B8" w:rsidP="00E331B8">
      <w:pPr>
        <w:rPr>
          <w:b/>
          <w:bCs/>
          <w:sz w:val="24"/>
          <w:szCs w:val="24"/>
        </w:rPr>
      </w:pPr>
    </w:p>
    <w:p w:rsidR="00E331B8" w:rsidRPr="007432DD" w:rsidRDefault="007432DD" w:rsidP="007432DD">
      <w:pPr>
        <w:pStyle w:val="a3"/>
        <w:numPr>
          <w:ilvl w:val="0"/>
          <w:numId w:val="12"/>
        </w:numPr>
        <w:ind w:firstLine="1908"/>
        <w:rPr>
          <w:b/>
          <w:sz w:val="24"/>
          <w:szCs w:val="24"/>
        </w:rPr>
      </w:pPr>
      <w:r w:rsidRPr="007432DD">
        <w:rPr>
          <w:b/>
          <w:sz w:val="24"/>
          <w:szCs w:val="24"/>
        </w:rPr>
        <w:t>Охрана сведений конфиденциального характера</w:t>
      </w:r>
    </w:p>
    <w:p w:rsidR="00E331B8" w:rsidRPr="00E331B8" w:rsidRDefault="00E331B8" w:rsidP="00E331B8">
      <w:pPr>
        <w:rPr>
          <w:sz w:val="24"/>
          <w:szCs w:val="24"/>
        </w:rPr>
      </w:pPr>
      <w:r w:rsidRPr="00E331B8">
        <w:rPr>
          <w:sz w:val="24"/>
          <w:szCs w:val="24"/>
        </w:rPr>
        <w:t xml:space="preserve">       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E331B8">
        <w:rPr>
          <w:sz w:val="24"/>
          <w:szCs w:val="24"/>
        </w:rPr>
        <w:t xml:space="preserve"> </w:t>
      </w:r>
      <w:proofErr w:type="gramStart"/>
      <w:r w:rsidRPr="00E331B8">
        <w:rPr>
          <w:sz w:val="24"/>
          <w:szCs w:val="24"/>
        </w:rPr>
        <w:t>условии</w:t>
      </w:r>
      <w:proofErr w:type="gramEnd"/>
      <w:r w:rsidRPr="00E331B8">
        <w:rPr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</w:p>
    <w:p w:rsidR="00E331B8" w:rsidRPr="00E331B8" w:rsidRDefault="00E331B8" w:rsidP="00E331B8">
      <w:pPr>
        <w:rPr>
          <w:sz w:val="24"/>
          <w:szCs w:val="24"/>
        </w:rPr>
      </w:pPr>
      <w:r w:rsidRPr="00E331B8">
        <w:rPr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E331B8" w:rsidRPr="00E331B8" w:rsidRDefault="00E331B8" w:rsidP="00E331B8">
      <w:pPr>
        <w:rPr>
          <w:b/>
          <w:bCs/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2"/>
        </w:numPr>
        <w:ind w:left="0" w:firstLine="709"/>
        <w:jc w:val="center"/>
        <w:rPr>
          <w:b/>
          <w:bCs/>
          <w:sz w:val="24"/>
          <w:szCs w:val="24"/>
        </w:rPr>
      </w:pPr>
      <w:r w:rsidRPr="00E331B8">
        <w:rPr>
          <w:b/>
          <w:sz w:val="24"/>
          <w:szCs w:val="24"/>
        </w:rPr>
        <w:t>Разрешение споров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E331B8">
        <w:rPr>
          <w:sz w:val="24"/>
          <w:szCs w:val="24"/>
        </w:rPr>
        <w:t>быть</w:t>
      </w:r>
      <w:proofErr w:type="gramEnd"/>
      <w:r w:rsidRPr="00E331B8">
        <w:rPr>
          <w:sz w:val="24"/>
          <w:szCs w:val="24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E331B8" w:rsidRPr="00E331B8" w:rsidRDefault="00E331B8" w:rsidP="00E331B8">
      <w:pPr>
        <w:numPr>
          <w:ilvl w:val="1"/>
          <w:numId w:val="12"/>
        </w:numPr>
        <w:shd w:val="clear" w:color="auto" w:fill="FFFFFF"/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В случае невозможности разрешения возникших разногласий и споров путем переговоров, они подлежат разрешению в Арбитражном суде 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E331B8" w:rsidRPr="00E331B8" w:rsidRDefault="00E331B8" w:rsidP="00E331B8">
      <w:pPr>
        <w:rPr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2"/>
        </w:numPr>
        <w:ind w:left="0" w:firstLine="709"/>
        <w:jc w:val="center"/>
        <w:rPr>
          <w:b/>
          <w:bCs/>
          <w:sz w:val="24"/>
          <w:szCs w:val="24"/>
        </w:rPr>
      </w:pPr>
      <w:r w:rsidRPr="00E331B8">
        <w:rPr>
          <w:b/>
          <w:sz w:val="24"/>
          <w:szCs w:val="24"/>
        </w:rPr>
        <w:t>Прочие условия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proofErr w:type="gramStart"/>
      <w:r w:rsidRPr="00E331B8">
        <w:rPr>
          <w:sz w:val="24"/>
          <w:szCs w:val="24"/>
          <w:lang w:eastAsia="ar-SA"/>
        </w:rPr>
        <w:t xml:space="preserve">Договор вступает в силу с </w:t>
      </w:r>
      <w:r w:rsidRPr="00E331B8">
        <w:rPr>
          <w:i/>
          <w:sz w:val="24"/>
          <w:szCs w:val="24"/>
          <w:highlight w:val="lightGray"/>
          <w:lang w:eastAsia="ar-SA"/>
        </w:rPr>
        <w:t xml:space="preserve"> момента его подписания обеими Сторонами)</w:t>
      </w:r>
      <w:r w:rsidRPr="00E331B8">
        <w:rPr>
          <w:sz w:val="24"/>
          <w:szCs w:val="24"/>
          <w:lang w:eastAsia="ar-SA"/>
        </w:rPr>
        <w:t xml:space="preserve"> и действует по «</w:t>
      </w:r>
      <w:r w:rsidRPr="00E331B8">
        <w:rPr>
          <w:sz w:val="24"/>
          <w:szCs w:val="24"/>
          <w:highlight w:val="lightGray"/>
          <w:lang w:eastAsia="ar-SA"/>
        </w:rPr>
        <w:t>___</w:t>
      </w:r>
      <w:r w:rsidRPr="00E331B8">
        <w:rPr>
          <w:sz w:val="24"/>
          <w:szCs w:val="24"/>
          <w:lang w:eastAsia="ar-SA"/>
        </w:rPr>
        <w:t xml:space="preserve">» </w:t>
      </w:r>
      <w:r w:rsidRPr="00E331B8">
        <w:rPr>
          <w:sz w:val="24"/>
          <w:szCs w:val="24"/>
          <w:highlight w:val="lightGray"/>
          <w:lang w:eastAsia="ar-SA"/>
        </w:rPr>
        <w:t>_______</w:t>
      </w:r>
      <w:r w:rsidRPr="00E331B8">
        <w:rPr>
          <w:sz w:val="24"/>
          <w:szCs w:val="24"/>
          <w:lang w:eastAsia="ar-SA"/>
        </w:rPr>
        <w:t xml:space="preserve"> 20</w:t>
      </w:r>
      <w:r w:rsidRPr="00E331B8">
        <w:rPr>
          <w:sz w:val="24"/>
          <w:szCs w:val="24"/>
          <w:highlight w:val="lightGray"/>
          <w:lang w:eastAsia="ar-SA"/>
        </w:rPr>
        <w:t>___</w:t>
      </w:r>
      <w:r w:rsidRPr="00E331B8">
        <w:rPr>
          <w:sz w:val="24"/>
          <w:szCs w:val="24"/>
          <w:lang w:eastAsia="ar-SA"/>
        </w:rPr>
        <w:t xml:space="preserve"> года, а в части расчётов - до полного исполнения Сторонами своих обязательств.</w:t>
      </w:r>
      <w:proofErr w:type="gramEnd"/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lastRenderedPageBreak/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 xml:space="preserve">Тот факт, что Подрядчиком не будут приняты в расчет договорной цены какие-либо работы, которые </w:t>
      </w:r>
      <w:proofErr w:type="gramStart"/>
      <w:r w:rsidRPr="00E331B8">
        <w:rPr>
          <w:sz w:val="24"/>
          <w:szCs w:val="24"/>
        </w:rPr>
        <w:t>могут повлиять на результат Работ не освобождает</w:t>
      </w:r>
      <w:proofErr w:type="gramEnd"/>
      <w:r w:rsidRPr="00E331B8">
        <w:rPr>
          <w:sz w:val="24"/>
          <w:szCs w:val="24"/>
        </w:rPr>
        <w:t xml:space="preserve"> Подрядчика от обязательств по настоящему Договору.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E331B8" w:rsidRPr="00E331B8" w:rsidRDefault="00E331B8" w:rsidP="00E331B8">
      <w:p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E331B8" w:rsidRPr="00E331B8" w:rsidRDefault="00E331B8" w:rsidP="00E331B8">
      <w:pPr>
        <w:tabs>
          <w:tab w:val="left" w:pos="0"/>
          <w:tab w:val="left" w:pos="1440"/>
        </w:tabs>
        <w:suppressAutoHyphens/>
        <w:ind w:firstLine="709"/>
        <w:rPr>
          <w:sz w:val="24"/>
          <w:szCs w:val="24"/>
          <w:lang w:eastAsia="ar-SA"/>
        </w:rPr>
      </w:pPr>
      <w:r w:rsidRPr="00E331B8">
        <w:rPr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E331B8" w:rsidRPr="00E331B8" w:rsidRDefault="00E331B8" w:rsidP="00E331B8">
      <w:pPr>
        <w:tabs>
          <w:tab w:val="left" w:pos="0"/>
          <w:tab w:val="left" w:pos="1440"/>
        </w:tabs>
        <w:suppressAutoHyphens/>
        <w:ind w:firstLine="709"/>
        <w:rPr>
          <w:sz w:val="24"/>
          <w:szCs w:val="24"/>
          <w:lang w:eastAsia="ar-SA"/>
        </w:rPr>
      </w:pPr>
      <w:r w:rsidRPr="00E331B8">
        <w:rPr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E331B8" w:rsidRPr="00E331B8" w:rsidRDefault="00E331B8" w:rsidP="00E331B8">
      <w:pPr>
        <w:tabs>
          <w:tab w:val="left" w:pos="0"/>
          <w:tab w:val="left" w:pos="1440"/>
        </w:tabs>
        <w:suppressAutoHyphens/>
        <w:ind w:firstLine="709"/>
        <w:rPr>
          <w:sz w:val="24"/>
          <w:szCs w:val="24"/>
          <w:lang w:eastAsia="ar-SA"/>
        </w:rPr>
      </w:pPr>
      <w:r w:rsidRPr="00E331B8">
        <w:rPr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E331B8" w:rsidRPr="007432DD" w:rsidRDefault="007432DD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7432DD">
        <w:rPr>
          <w:sz w:val="24"/>
          <w:szCs w:val="24"/>
        </w:rPr>
        <w:t xml:space="preserve">Стороны обязуются соблюдать Антикоррупционную оговорку </w:t>
      </w:r>
      <w:r w:rsidRPr="007432DD">
        <w:rPr>
          <w:sz w:val="24"/>
          <w:szCs w:val="24"/>
          <w:highlight w:val="lightGray"/>
        </w:rPr>
        <w:t>(Приложение №6)</w:t>
      </w:r>
      <w:r w:rsidRPr="007432DD">
        <w:rPr>
          <w:sz w:val="24"/>
          <w:szCs w:val="24"/>
        </w:rPr>
        <w:t xml:space="preserve">. Стороны обязуются соблюдать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</w:t>
      </w:r>
      <w:r w:rsidRPr="007432DD">
        <w:rPr>
          <w:sz w:val="24"/>
          <w:szCs w:val="24"/>
          <w:highlight w:val="lightGray"/>
        </w:rPr>
        <w:t>(Приложение №7)</w:t>
      </w:r>
      <w:r w:rsidRPr="007432DD">
        <w:rPr>
          <w:sz w:val="24"/>
          <w:szCs w:val="24"/>
        </w:rPr>
        <w:t>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Cs/>
          <w:sz w:val="24"/>
          <w:szCs w:val="24"/>
        </w:rPr>
      </w:pPr>
      <w:r w:rsidRPr="00E331B8">
        <w:rPr>
          <w:bCs/>
          <w:sz w:val="24"/>
          <w:szCs w:val="24"/>
        </w:rPr>
        <w:t>Подписав настоящий Договор, Подрядчик подтверждает, что:</w:t>
      </w:r>
      <w:r w:rsidRPr="00E331B8">
        <w:rPr>
          <w:bCs/>
          <w:sz w:val="24"/>
          <w:szCs w:val="24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Работ;</w:t>
      </w:r>
      <w:r w:rsidRPr="00E331B8">
        <w:rPr>
          <w:bCs/>
          <w:sz w:val="24"/>
          <w:szCs w:val="24"/>
        </w:rPr>
        <w:br/>
        <w:t xml:space="preserve">– Подрядчик изучил все материалы Договора и получил полную информацию по всем вопросам, которые могли бы повлиять на сроки, стоимость и качество Работ; </w:t>
      </w:r>
      <w:r w:rsidRPr="00E331B8">
        <w:rPr>
          <w:bCs/>
          <w:sz w:val="24"/>
          <w:szCs w:val="24"/>
        </w:rPr>
        <w:br/>
        <w:t>– Тот факт, что Подрядчиком не будут приняты в расчет какие-либо вопросы, которые могут повлиять на Работы, не освобождает Подрядчика от обязательств по настоящему Договору.</w:t>
      </w:r>
      <w:r w:rsidRPr="00E331B8">
        <w:rPr>
          <w:bCs/>
          <w:sz w:val="24"/>
          <w:szCs w:val="24"/>
        </w:rPr>
        <w:br/>
      </w:r>
      <w:proofErr w:type="gramStart"/>
      <w:r w:rsidRPr="00E331B8">
        <w:rPr>
          <w:bCs/>
          <w:sz w:val="24"/>
          <w:szCs w:val="24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всех требований и норм действующего законодательства РФ, а также учет разумных интересов Сторон, основанных на цели, с которой заключен настоящий Договор.</w:t>
      </w:r>
      <w:proofErr w:type="gramEnd"/>
    </w:p>
    <w:p w:rsidR="00E331B8" w:rsidRPr="00E331B8" w:rsidRDefault="00E331B8" w:rsidP="00205E94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bCs/>
          <w:sz w:val="24"/>
          <w:szCs w:val="24"/>
        </w:rPr>
        <w:lastRenderedPageBreak/>
        <w:t>Во всём остальном, что не предусмотрено настоящим Договором, применяются нормы</w:t>
      </w:r>
      <w:r w:rsidRPr="00E331B8">
        <w:rPr>
          <w:sz w:val="24"/>
          <w:szCs w:val="24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E331B8" w:rsidRPr="00E331B8" w:rsidRDefault="00E331B8" w:rsidP="00205E94">
      <w:pPr>
        <w:numPr>
          <w:ilvl w:val="1"/>
          <w:numId w:val="12"/>
        </w:num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E331B8" w:rsidRPr="00E331B8" w:rsidRDefault="00E331B8" w:rsidP="00205E94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331B8" w:rsidRPr="00205E94" w:rsidRDefault="00E331B8" w:rsidP="00205E94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К настоящему Договору прилагаются и являются его неотъемлемой частью:</w:t>
      </w:r>
    </w:p>
    <w:p w:rsidR="00205E94" w:rsidRPr="00E331B8" w:rsidRDefault="00205E94" w:rsidP="00205E94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1807"/>
        <w:gridCol w:w="847"/>
        <w:gridCol w:w="283"/>
        <w:gridCol w:w="6952"/>
      </w:tblGrid>
      <w:tr w:rsidR="00E331B8" w:rsidRPr="00E331B8" w:rsidTr="00E331B8">
        <w:tc>
          <w:tcPr>
            <w:tcW w:w="1807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E331B8" w:rsidRPr="00E331B8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1</w:t>
            </w:r>
          </w:p>
        </w:tc>
        <w:tc>
          <w:tcPr>
            <w:tcW w:w="283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205E94">
            <w:pPr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Календарный план Работ;</w:t>
            </w:r>
          </w:p>
        </w:tc>
      </w:tr>
      <w:tr w:rsidR="00E331B8" w:rsidRPr="00E331B8" w:rsidTr="00E331B8">
        <w:tc>
          <w:tcPr>
            <w:tcW w:w="9889" w:type="dxa"/>
            <w:gridSpan w:val="4"/>
          </w:tcPr>
          <w:p w:rsidR="00E331B8" w:rsidRPr="00E331B8" w:rsidRDefault="00E331B8" w:rsidP="00205E94">
            <w:pPr>
              <w:tabs>
                <w:tab w:val="left" w:pos="2592"/>
              </w:tabs>
              <w:rPr>
                <w:b/>
                <w:sz w:val="24"/>
                <w:szCs w:val="24"/>
                <w:highlight w:val="lightGray"/>
              </w:rPr>
            </w:pPr>
          </w:p>
        </w:tc>
      </w:tr>
      <w:tr w:rsidR="00E331B8" w:rsidRPr="00E331B8" w:rsidTr="00E331B8">
        <w:tc>
          <w:tcPr>
            <w:tcW w:w="1807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 xml:space="preserve">Приложение №      </w:t>
            </w:r>
          </w:p>
        </w:tc>
        <w:tc>
          <w:tcPr>
            <w:tcW w:w="847" w:type="dxa"/>
          </w:tcPr>
          <w:p w:rsidR="00E331B8" w:rsidRPr="00E331B8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2</w:t>
            </w:r>
          </w:p>
        </w:tc>
        <w:tc>
          <w:tcPr>
            <w:tcW w:w="283" w:type="dxa"/>
          </w:tcPr>
          <w:p w:rsidR="00E331B8" w:rsidRPr="00E331B8" w:rsidRDefault="00E331B8" w:rsidP="00205E94">
            <w:pPr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205E94">
            <w:pPr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Расчет договорной цены;</w:t>
            </w:r>
          </w:p>
        </w:tc>
      </w:tr>
      <w:tr w:rsidR="00E331B8" w:rsidRPr="00E331B8" w:rsidTr="00E331B8">
        <w:tc>
          <w:tcPr>
            <w:tcW w:w="9889" w:type="dxa"/>
            <w:gridSpan w:val="4"/>
          </w:tcPr>
          <w:p w:rsidR="00E331B8" w:rsidRPr="00E331B8" w:rsidRDefault="00E331B8" w:rsidP="00205E94">
            <w:pPr>
              <w:rPr>
                <w:b/>
                <w:sz w:val="24"/>
                <w:szCs w:val="24"/>
                <w:highlight w:val="lightGray"/>
              </w:rPr>
            </w:pPr>
          </w:p>
        </w:tc>
      </w:tr>
      <w:tr w:rsidR="00E331B8" w:rsidRPr="00E331B8" w:rsidTr="00E331B8">
        <w:trPr>
          <w:trHeight w:val="170"/>
        </w:trPr>
        <w:tc>
          <w:tcPr>
            <w:tcW w:w="1807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E331B8" w:rsidRPr="00E331B8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3</w:t>
            </w:r>
          </w:p>
        </w:tc>
        <w:tc>
          <w:tcPr>
            <w:tcW w:w="283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205E94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Акт приема-передачи Локальных нормативных актов Заказчика;</w:t>
            </w:r>
          </w:p>
        </w:tc>
      </w:tr>
      <w:tr w:rsidR="00E331B8" w:rsidRPr="00E331B8" w:rsidTr="00E331B8">
        <w:trPr>
          <w:trHeight w:val="170"/>
        </w:trPr>
        <w:tc>
          <w:tcPr>
            <w:tcW w:w="9889" w:type="dxa"/>
            <w:gridSpan w:val="4"/>
          </w:tcPr>
          <w:p w:rsidR="00E331B8" w:rsidRPr="00E331B8" w:rsidRDefault="00E331B8" w:rsidP="00205E94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</w:p>
        </w:tc>
      </w:tr>
      <w:tr w:rsidR="00E331B8" w:rsidRPr="00E331B8" w:rsidTr="00E331B8">
        <w:tc>
          <w:tcPr>
            <w:tcW w:w="1807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E331B8" w:rsidRPr="00E331B8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4</w:t>
            </w:r>
          </w:p>
        </w:tc>
        <w:tc>
          <w:tcPr>
            <w:tcW w:w="283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205E94">
            <w:pPr>
              <w:shd w:val="clear" w:color="auto" w:fill="FFFFFF"/>
              <w:rPr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Форма акта приема-передачи исходных данных;</w:t>
            </w:r>
          </w:p>
        </w:tc>
      </w:tr>
      <w:tr w:rsidR="00E331B8" w:rsidRPr="00E331B8" w:rsidTr="00E331B8">
        <w:tc>
          <w:tcPr>
            <w:tcW w:w="9889" w:type="dxa"/>
            <w:gridSpan w:val="4"/>
          </w:tcPr>
          <w:p w:rsidR="00E331B8" w:rsidRPr="00E331B8" w:rsidRDefault="00E331B8" w:rsidP="00205E94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</w:p>
        </w:tc>
      </w:tr>
      <w:tr w:rsidR="00E331B8" w:rsidRPr="00E331B8" w:rsidTr="00E331B8">
        <w:tc>
          <w:tcPr>
            <w:tcW w:w="1807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E331B8" w:rsidRPr="00E331B8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5</w:t>
            </w:r>
          </w:p>
        </w:tc>
        <w:tc>
          <w:tcPr>
            <w:tcW w:w="283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205E94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Форма Уведомления об использовании опциона;</w:t>
            </w:r>
          </w:p>
          <w:p w:rsidR="00E331B8" w:rsidRPr="00E331B8" w:rsidRDefault="00E331B8" w:rsidP="00205E94">
            <w:pPr>
              <w:shd w:val="clear" w:color="auto" w:fill="FFFFFF"/>
              <w:rPr>
                <w:spacing w:val="1"/>
                <w:sz w:val="24"/>
                <w:szCs w:val="24"/>
                <w:highlight w:val="lightGray"/>
              </w:rPr>
            </w:pPr>
          </w:p>
        </w:tc>
      </w:tr>
      <w:tr w:rsidR="00E331B8" w:rsidRPr="00E331B8" w:rsidTr="00E331B8">
        <w:tc>
          <w:tcPr>
            <w:tcW w:w="1807" w:type="dxa"/>
          </w:tcPr>
          <w:p w:rsidR="00205E94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Приложение №</w:t>
            </w:r>
          </w:p>
          <w:p w:rsidR="00205E94" w:rsidRPr="00205E94" w:rsidRDefault="00205E94" w:rsidP="00205E94">
            <w:pPr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847" w:type="dxa"/>
          </w:tcPr>
          <w:p w:rsidR="00E331B8" w:rsidRPr="00E331B8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6</w:t>
            </w:r>
          </w:p>
        </w:tc>
        <w:tc>
          <w:tcPr>
            <w:tcW w:w="283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205E94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Антикоррупционная оговорка.</w:t>
            </w:r>
          </w:p>
        </w:tc>
      </w:tr>
      <w:tr w:rsidR="00205E94" w:rsidRPr="00E331B8" w:rsidTr="00E331B8">
        <w:tc>
          <w:tcPr>
            <w:tcW w:w="1807" w:type="dxa"/>
          </w:tcPr>
          <w:p w:rsidR="00205E94" w:rsidRDefault="00205E94" w:rsidP="00205E94">
            <w:pPr>
              <w:shd w:val="clear" w:color="auto" w:fill="FFFFFF"/>
              <w:ind w:right="-1377"/>
              <w:rPr>
                <w:sz w:val="24"/>
                <w:szCs w:val="24"/>
              </w:rPr>
            </w:pPr>
          </w:p>
          <w:p w:rsidR="00205E94" w:rsidRPr="00813E3F" w:rsidRDefault="00205E94" w:rsidP="00205E94">
            <w:pPr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 xml:space="preserve">Приложение </w:t>
            </w:r>
            <w:r w:rsidRPr="00E86C31">
              <w:rPr>
                <w:sz w:val="24"/>
                <w:szCs w:val="24"/>
                <w:highlight w:val="lightGray"/>
              </w:rPr>
              <w:t xml:space="preserve">№  </w:t>
            </w:r>
            <w:r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847" w:type="dxa"/>
          </w:tcPr>
          <w:p w:rsidR="00205E94" w:rsidRPr="00813E3F" w:rsidRDefault="00205E94" w:rsidP="00205E94">
            <w:pPr>
              <w:jc w:val="center"/>
              <w:rPr>
                <w:sz w:val="24"/>
                <w:szCs w:val="24"/>
              </w:rPr>
            </w:pPr>
          </w:p>
          <w:p w:rsidR="00205E94" w:rsidRPr="00205E94" w:rsidRDefault="00205E94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205E94">
              <w:rPr>
                <w:b/>
                <w:spacing w:val="1"/>
                <w:sz w:val="24"/>
                <w:szCs w:val="24"/>
                <w:highlight w:val="lightGray"/>
              </w:rPr>
              <w:t>7</w:t>
            </w:r>
          </w:p>
          <w:p w:rsidR="00205E94" w:rsidRPr="00F45FCB" w:rsidRDefault="00205E94" w:rsidP="00205E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205E94" w:rsidRPr="00906850" w:rsidRDefault="00205E94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</w:rPr>
            </w:pPr>
          </w:p>
        </w:tc>
        <w:tc>
          <w:tcPr>
            <w:tcW w:w="6952" w:type="dxa"/>
          </w:tcPr>
          <w:p w:rsidR="00205E94" w:rsidRDefault="00205E94" w:rsidP="00205E94">
            <w:pPr>
              <w:shd w:val="clear" w:color="auto" w:fill="FFFFFF"/>
              <w:rPr>
                <w:sz w:val="24"/>
                <w:szCs w:val="24"/>
              </w:rPr>
            </w:pPr>
          </w:p>
          <w:p w:rsidR="00205E94" w:rsidRPr="00FC626D" w:rsidRDefault="00205E94" w:rsidP="00205E94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813E3F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E40671" w:rsidRPr="00D50888" w:rsidRDefault="00E40671" w:rsidP="00D50888">
      <w:pPr>
        <w:tabs>
          <w:tab w:val="left" w:pos="426"/>
        </w:tabs>
        <w:ind w:left="360"/>
        <w:jc w:val="center"/>
        <w:rPr>
          <w:b/>
          <w:sz w:val="24"/>
          <w:szCs w:val="24"/>
          <w:lang w:eastAsia="ar-SA"/>
        </w:rPr>
      </w:pPr>
      <w:r w:rsidRPr="00D50888">
        <w:rPr>
          <w:b/>
          <w:sz w:val="24"/>
          <w:szCs w:val="24"/>
          <w:lang w:eastAsia="ar-SA"/>
        </w:rPr>
        <w:t>Адреса, банковские реквизиты и подписи Сторон</w:t>
      </w:r>
    </w:p>
    <w:p w:rsidR="00E40671" w:rsidRPr="00D50888" w:rsidRDefault="00E40671" w:rsidP="00D50888">
      <w:pPr>
        <w:tabs>
          <w:tab w:val="left" w:pos="426"/>
        </w:tabs>
        <w:ind w:left="360"/>
        <w:jc w:val="center"/>
        <w:rPr>
          <w:b/>
          <w:sz w:val="24"/>
          <w:szCs w:val="24"/>
          <w:lang w:eastAsia="ar-SA"/>
        </w:rPr>
      </w:pPr>
    </w:p>
    <w:tbl>
      <w:tblPr>
        <w:tblW w:w="10387" w:type="dxa"/>
        <w:tblInd w:w="-318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671"/>
        <w:gridCol w:w="352"/>
        <w:gridCol w:w="4364"/>
      </w:tblGrid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4471E">
              <w:rPr>
                <w:b/>
              </w:rPr>
              <w:t>Заказчик: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4471E">
              <w:rPr>
                <w:b/>
              </w:rPr>
              <w:t>Подрядчик:</w:t>
            </w:r>
          </w:p>
        </w:tc>
      </w:tr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4471E">
              <w:rPr>
                <w:b/>
              </w:rPr>
              <w:t>ОАО «СН-МНГ»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</w:tr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C4471E">
              <w:rPr>
                <w:b/>
                <w:sz w:val="18"/>
                <w:szCs w:val="18"/>
              </w:rPr>
              <w:t xml:space="preserve">Открытое акционерное общество </w:t>
            </w:r>
          </w:p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C4471E">
              <w:rPr>
                <w:b/>
                <w:sz w:val="18"/>
                <w:szCs w:val="18"/>
              </w:rPr>
              <w:t>«Славнефть-Мегионнефтегаз»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Юридический адрес: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Российская Федерация,628684 город Мегион, Ханты-Мансийский автономный округ-Югра, улица Кузьмина, дом 51.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Почтовый адрес: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Российская Федерация,628684 город Мегион, Ханты-Мансийский автономный округ-Югра, улица Кузьмина, дом 51.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ИНН 8605003932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КПП 997150001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Банковские реквизиты: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р/с 40702810400004262190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в ОАО АКБ «ЕВРОФИНАНС МОСНАРБАНК» г.Москва</w:t>
            </w:r>
          </w:p>
          <w:p w:rsidR="00311964" w:rsidRDefault="00D92A43" w:rsidP="0031196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к/с 30101810900000000204</w:t>
            </w:r>
            <w:r w:rsidR="00273BE0">
              <w:rPr>
                <w:sz w:val="18"/>
                <w:szCs w:val="18"/>
              </w:rPr>
              <w:t xml:space="preserve">  </w:t>
            </w:r>
            <w:r w:rsidR="00273BE0" w:rsidRPr="00C4471E">
              <w:rPr>
                <w:sz w:val="18"/>
                <w:szCs w:val="18"/>
              </w:rPr>
              <w:t>БИК 044525204</w:t>
            </w:r>
          </w:p>
          <w:p w:rsidR="00311964" w:rsidRDefault="00311964" w:rsidP="0031196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11964" w:rsidRPr="00311964" w:rsidRDefault="00311964" w:rsidP="00311964">
            <w:pPr>
              <w:rPr>
                <w:sz w:val="18"/>
                <w:szCs w:val="18"/>
              </w:rPr>
            </w:pPr>
            <w:r w:rsidRPr="00311964">
              <w:rPr>
                <w:sz w:val="18"/>
                <w:szCs w:val="18"/>
              </w:rPr>
              <w:t>Заместитель Генерального директора-</w:t>
            </w:r>
          </w:p>
          <w:p w:rsidR="00D92A43" w:rsidRPr="00C4471E" w:rsidRDefault="00311964" w:rsidP="00311964">
            <w:pPr>
              <w:rPr>
                <w:b/>
                <w:sz w:val="18"/>
                <w:szCs w:val="18"/>
              </w:rPr>
            </w:pPr>
            <w:r w:rsidRPr="00311964">
              <w:rPr>
                <w:sz w:val="18"/>
                <w:szCs w:val="18"/>
              </w:rPr>
              <w:t>Директор по капитальному строительству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</w:tr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45EBB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</w:tr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45EBB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</w:pPr>
            <w:r w:rsidRPr="00C4471E">
              <w:t>____________________________</w:t>
            </w:r>
            <w:r w:rsidR="00311964">
              <w:rPr>
                <w:sz w:val="18"/>
                <w:szCs w:val="18"/>
              </w:rPr>
              <w:t>Николаев Данил Александрови</w:t>
            </w:r>
            <w:r w:rsidR="00311964" w:rsidRPr="00311964">
              <w:rPr>
                <w:sz w:val="18"/>
                <w:szCs w:val="18"/>
              </w:rPr>
              <w:t>ч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7206B4" w:rsidP="00311964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C4471E">
              <w:t>_____________________</w:t>
            </w:r>
            <w:r w:rsidR="00D92A43" w:rsidRPr="00C4471E">
              <w:t xml:space="preserve"> </w:t>
            </w:r>
          </w:p>
        </w:tc>
      </w:tr>
      <w:tr w:rsidR="00D92A43" w:rsidRPr="00CA57BB" w:rsidTr="00E331B8">
        <w:trPr>
          <w:trHeight w:val="1134"/>
        </w:trPr>
        <w:tc>
          <w:tcPr>
            <w:tcW w:w="5671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color w:val="A6A6A6"/>
              </w:rPr>
            </w:pPr>
            <w:r w:rsidRPr="00C4471E">
              <w:rPr>
                <w:b/>
                <w:color w:val="A6A6A6"/>
              </w:rPr>
              <w:t xml:space="preserve">                М.П.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color w:val="A6A6A6"/>
              </w:rPr>
            </w:pPr>
            <w:r w:rsidRPr="00C4471E">
              <w:rPr>
                <w:b/>
                <w:color w:val="A6A6A6"/>
              </w:rPr>
              <w:t>М.П.</w:t>
            </w:r>
          </w:p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color w:val="A6A6A6"/>
              </w:rPr>
            </w:pPr>
          </w:p>
        </w:tc>
      </w:tr>
    </w:tbl>
    <w:p w:rsidR="00850A91" w:rsidRPr="00D50888" w:rsidRDefault="00850A91" w:rsidP="00D50888">
      <w:pPr>
        <w:rPr>
          <w:sz w:val="24"/>
          <w:szCs w:val="24"/>
        </w:rPr>
      </w:pPr>
    </w:p>
    <w:sectPr w:rsidR="00850A91" w:rsidRPr="00D50888" w:rsidSect="00273BE0">
      <w:footerReference w:type="even" r:id="rId9"/>
      <w:footerReference w:type="default" r:id="rId10"/>
      <w:pgSz w:w="12240" w:h="15840" w:code="1"/>
      <w:pgMar w:top="720" w:right="760" w:bottom="567" w:left="1077" w:header="720" w:footer="720" w:gutter="0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B15" w:rsidRDefault="00964B15">
      <w:r>
        <w:separator/>
      </w:r>
    </w:p>
  </w:endnote>
  <w:endnote w:type="continuationSeparator" w:id="0">
    <w:p w:rsidR="00964B15" w:rsidRDefault="00964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1B8" w:rsidRDefault="00E331B8" w:rsidP="00447CA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331B8" w:rsidRDefault="00E331B8" w:rsidP="00447CAE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1B8" w:rsidRDefault="00E331B8" w:rsidP="00447CA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447AB">
      <w:rPr>
        <w:rStyle w:val="a9"/>
        <w:noProof/>
      </w:rPr>
      <w:t>1</w:t>
    </w:r>
    <w:r>
      <w:rPr>
        <w:rStyle w:val="a9"/>
      </w:rPr>
      <w:fldChar w:fldCharType="end"/>
    </w:r>
  </w:p>
  <w:p w:rsidR="00E331B8" w:rsidRDefault="00E331B8" w:rsidP="00447CA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B15" w:rsidRDefault="00964B15">
      <w:r>
        <w:separator/>
      </w:r>
    </w:p>
  </w:footnote>
  <w:footnote w:type="continuationSeparator" w:id="0">
    <w:p w:rsidR="00964B15" w:rsidRDefault="00964B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93145"/>
    <w:multiLevelType w:val="multilevel"/>
    <w:tmpl w:val="B4A6F41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9B42192"/>
    <w:multiLevelType w:val="multilevel"/>
    <w:tmpl w:val="1696CCD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181525C"/>
    <w:multiLevelType w:val="multilevel"/>
    <w:tmpl w:val="A2401D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6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7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10">
    <w:nsid w:val="4B025912"/>
    <w:multiLevelType w:val="multilevel"/>
    <w:tmpl w:val="88FA46A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53CA409D"/>
    <w:multiLevelType w:val="multilevel"/>
    <w:tmpl w:val="8B2C9536"/>
    <w:lvl w:ilvl="0">
      <w:start w:val="1"/>
      <w:numFmt w:val="decimal"/>
      <w:lvlText w:val="%1."/>
      <w:lvlJc w:val="left"/>
      <w:pPr>
        <w:ind w:left="3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1800"/>
      </w:pPr>
      <w:rPr>
        <w:rFonts w:hint="default"/>
      </w:rPr>
    </w:lvl>
  </w:abstractNum>
  <w:abstractNum w:abstractNumId="12">
    <w:nsid w:val="57EB171E"/>
    <w:multiLevelType w:val="multilevel"/>
    <w:tmpl w:val="439AB9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3">
    <w:nsid w:val="63A2091A"/>
    <w:multiLevelType w:val="multilevel"/>
    <w:tmpl w:val="D5A6F43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5">
    <w:nsid w:val="7892498A"/>
    <w:multiLevelType w:val="multilevel"/>
    <w:tmpl w:val="9928FCC0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7BB653A3"/>
    <w:multiLevelType w:val="multilevel"/>
    <w:tmpl w:val="93A4A5D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16"/>
  </w:num>
  <w:num w:numId="5">
    <w:abstractNumId w:val="10"/>
  </w:num>
  <w:num w:numId="6">
    <w:abstractNumId w:val="5"/>
  </w:num>
  <w:num w:numId="7">
    <w:abstractNumId w:val="12"/>
  </w:num>
  <w:num w:numId="8">
    <w:abstractNumId w:val="0"/>
  </w:num>
  <w:num w:numId="9">
    <w:abstractNumId w:val="15"/>
  </w:num>
  <w:num w:numId="10">
    <w:abstractNumId w:val="2"/>
  </w:num>
  <w:num w:numId="11">
    <w:abstractNumId w:val="8"/>
  </w:num>
  <w:num w:numId="12">
    <w:abstractNumId w:val="9"/>
  </w:num>
  <w:num w:numId="13">
    <w:abstractNumId w:val="7"/>
  </w:num>
  <w:num w:numId="14">
    <w:abstractNumId w:val="14"/>
  </w:num>
  <w:num w:numId="15">
    <w:abstractNumId w:val="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402B"/>
    <w:rsid w:val="0007081A"/>
    <w:rsid w:val="00097E94"/>
    <w:rsid w:val="000B1865"/>
    <w:rsid w:val="000B72A0"/>
    <w:rsid w:val="000D3119"/>
    <w:rsid w:val="000F13F9"/>
    <w:rsid w:val="0014618C"/>
    <w:rsid w:val="001731E8"/>
    <w:rsid w:val="00195333"/>
    <w:rsid w:val="001E6B57"/>
    <w:rsid w:val="001F584B"/>
    <w:rsid w:val="00205E94"/>
    <w:rsid w:val="002139A9"/>
    <w:rsid w:val="00216786"/>
    <w:rsid w:val="00227243"/>
    <w:rsid w:val="00230D76"/>
    <w:rsid w:val="00273BE0"/>
    <w:rsid w:val="00286789"/>
    <w:rsid w:val="002B0261"/>
    <w:rsid w:val="00311731"/>
    <w:rsid w:val="00311964"/>
    <w:rsid w:val="0032402B"/>
    <w:rsid w:val="003447AB"/>
    <w:rsid w:val="00351848"/>
    <w:rsid w:val="003579F4"/>
    <w:rsid w:val="003B10B9"/>
    <w:rsid w:val="00430A05"/>
    <w:rsid w:val="00447CAE"/>
    <w:rsid w:val="004833D0"/>
    <w:rsid w:val="004A4FCE"/>
    <w:rsid w:val="004B295B"/>
    <w:rsid w:val="004C6394"/>
    <w:rsid w:val="004E682F"/>
    <w:rsid w:val="00527FEC"/>
    <w:rsid w:val="00541B40"/>
    <w:rsid w:val="00542645"/>
    <w:rsid w:val="005471C8"/>
    <w:rsid w:val="00556F73"/>
    <w:rsid w:val="00575A90"/>
    <w:rsid w:val="005C5A0C"/>
    <w:rsid w:val="005E0A10"/>
    <w:rsid w:val="006243C2"/>
    <w:rsid w:val="00686244"/>
    <w:rsid w:val="006D6381"/>
    <w:rsid w:val="006F193F"/>
    <w:rsid w:val="007206B4"/>
    <w:rsid w:val="007432DD"/>
    <w:rsid w:val="00790FFC"/>
    <w:rsid w:val="00794BE1"/>
    <w:rsid w:val="007F18AB"/>
    <w:rsid w:val="0084088D"/>
    <w:rsid w:val="00843E05"/>
    <w:rsid w:val="00850A91"/>
    <w:rsid w:val="00855B05"/>
    <w:rsid w:val="008614F2"/>
    <w:rsid w:val="00891D29"/>
    <w:rsid w:val="008C68AD"/>
    <w:rsid w:val="008E40BB"/>
    <w:rsid w:val="009350E6"/>
    <w:rsid w:val="009621F1"/>
    <w:rsid w:val="00964B15"/>
    <w:rsid w:val="0096764A"/>
    <w:rsid w:val="009812A4"/>
    <w:rsid w:val="00991091"/>
    <w:rsid w:val="009D7545"/>
    <w:rsid w:val="00A46437"/>
    <w:rsid w:val="00A66133"/>
    <w:rsid w:val="00A810E8"/>
    <w:rsid w:val="00A92663"/>
    <w:rsid w:val="00A951C0"/>
    <w:rsid w:val="00B169F9"/>
    <w:rsid w:val="00B4633C"/>
    <w:rsid w:val="00B72BE1"/>
    <w:rsid w:val="00B733DB"/>
    <w:rsid w:val="00BC57C2"/>
    <w:rsid w:val="00BC629A"/>
    <w:rsid w:val="00BD3C50"/>
    <w:rsid w:val="00C247A7"/>
    <w:rsid w:val="00C4471E"/>
    <w:rsid w:val="00C64046"/>
    <w:rsid w:val="00CC60E6"/>
    <w:rsid w:val="00D04311"/>
    <w:rsid w:val="00D46DE4"/>
    <w:rsid w:val="00D50888"/>
    <w:rsid w:val="00D5328F"/>
    <w:rsid w:val="00D73D1F"/>
    <w:rsid w:val="00D92A43"/>
    <w:rsid w:val="00DA41CC"/>
    <w:rsid w:val="00DF7947"/>
    <w:rsid w:val="00E05271"/>
    <w:rsid w:val="00E331B8"/>
    <w:rsid w:val="00E40671"/>
    <w:rsid w:val="00E45EBB"/>
    <w:rsid w:val="00E53D32"/>
    <w:rsid w:val="00F033F1"/>
    <w:rsid w:val="00F3660E"/>
    <w:rsid w:val="00F7479D"/>
    <w:rsid w:val="00FB22A7"/>
    <w:rsid w:val="00FC6385"/>
    <w:rsid w:val="00FD2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3F9"/>
    <w:pPr>
      <w:jc w:val="both"/>
    </w:pPr>
  </w:style>
  <w:style w:type="paragraph" w:styleId="1">
    <w:name w:val="heading 1"/>
    <w:basedOn w:val="a"/>
    <w:next w:val="a"/>
    <w:link w:val="10"/>
    <w:qFormat/>
    <w:rsid w:val="000F13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F13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F13F9"/>
    <w:pPr>
      <w:keepNext/>
      <w:spacing w:before="40" w:after="40"/>
      <w:ind w:firstLine="709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styleId="6">
    <w:name w:val="heading 6"/>
    <w:basedOn w:val="a"/>
    <w:next w:val="a"/>
    <w:link w:val="60"/>
    <w:qFormat/>
    <w:rsid w:val="000F13F9"/>
    <w:pPr>
      <w:keepNext/>
      <w:spacing w:before="80" w:after="80"/>
      <w:ind w:firstLine="709"/>
      <w:jc w:val="left"/>
      <w:outlineLvl w:val="5"/>
    </w:pPr>
    <w:rPr>
      <w:rFonts w:ascii="Arial" w:hAnsi="Arial" w:cs="Arial"/>
      <w:i/>
      <w:iCs/>
      <w:color w:val="000000"/>
      <w:sz w:val="22"/>
      <w:szCs w:val="22"/>
      <w:u w:val="single"/>
    </w:rPr>
  </w:style>
  <w:style w:type="paragraph" w:styleId="7">
    <w:name w:val="heading 7"/>
    <w:basedOn w:val="a"/>
    <w:next w:val="a"/>
    <w:link w:val="70"/>
    <w:qFormat/>
    <w:rsid w:val="000F13F9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360" w:lineRule="auto"/>
      <w:jc w:val="center"/>
      <w:outlineLvl w:val="6"/>
    </w:pPr>
    <w:rPr>
      <w:rFonts w:ascii="Arial" w:hAnsi="Arial" w:cs="Arial"/>
      <w:cap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13F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F13F9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F13F9"/>
    <w:rPr>
      <w:rFonts w:ascii="Arial" w:hAnsi="Arial" w:cs="Arial"/>
      <w:b/>
      <w:bCs/>
      <w:sz w:val="22"/>
      <w:szCs w:val="22"/>
    </w:rPr>
  </w:style>
  <w:style w:type="character" w:customStyle="1" w:styleId="60">
    <w:name w:val="Заголовок 6 Знак"/>
    <w:basedOn w:val="a0"/>
    <w:link w:val="6"/>
    <w:rsid w:val="000F13F9"/>
    <w:rPr>
      <w:rFonts w:ascii="Arial" w:hAnsi="Arial" w:cs="Arial"/>
      <w:i/>
      <w:iCs/>
      <w:color w:val="000000"/>
      <w:sz w:val="22"/>
      <w:szCs w:val="22"/>
      <w:u w:val="single"/>
    </w:rPr>
  </w:style>
  <w:style w:type="character" w:customStyle="1" w:styleId="70">
    <w:name w:val="Заголовок 7 Знак"/>
    <w:basedOn w:val="a0"/>
    <w:link w:val="7"/>
    <w:rsid w:val="000F13F9"/>
    <w:rPr>
      <w:rFonts w:ascii="Arial" w:hAnsi="Arial" w:cs="Arial"/>
      <w:caps/>
      <w:sz w:val="40"/>
      <w:szCs w:val="40"/>
    </w:rPr>
  </w:style>
  <w:style w:type="paragraph" w:styleId="a3">
    <w:name w:val="List Paragraph"/>
    <w:basedOn w:val="a"/>
    <w:qFormat/>
    <w:rsid w:val="000F13F9"/>
    <w:pPr>
      <w:ind w:left="708"/>
    </w:pPr>
  </w:style>
  <w:style w:type="paragraph" w:styleId="a4">
    <w:name w:val="TOC Heading"/>
    <w:basedOn w:val="1"/>
    <w:next w:val="a"/>
    <w:uiPriority w:val="39"/>
    <w:semiHidden/>
    <w:unhideWhenUsed/>
    <w:qFormat/>
    <w:rsid w:val="000F13F9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customStyle="1" w:styleId="11">
    <w:name w:val="Абзац списка1"/>
    <w:basedOn w:val="a"/>
    <w:uiPriority w:val="34"/>
    <w:qFormat/>
    <w:rsid w:val="000F13F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Title"/>
    <w:basedOn w:val="a"/>
    <w:link w:val="a6"/>
    <w:uiPriority w:val="99"/>
    <w:qFormat/>
    <w:rsid w:val="00216786"/>
    <w:pPr>
      <w:jc w:val="center"/>
    </w:pPr>
    <w:rPr>
      <w:b/>
      <w:bCs/>
      <w:sz w:val="22"/>
      <w:szCs w:val="24"/>
    </w:rPr>
  </w:style>
  <w:style w:type="character" w:customStyle="1" w:styleId="a6">
    <w:name w:val="Название Знак"/>
    <w:basedOn w:val="a0"/>
    <w:link w:val="a5"/>
    <w:uiPriority w:val="99"/>
    <w:rsid w:val="00216786"/>
    <w:rPr>
      <w:b/>
      <w:bCs/>
      <w:sz w:val="22"/>
      <w:szCs w:val="24"/>
    </w:rPr>
  </w:style>
  <w:style w:type="paragraph" w:styleId="a7">
    <w:name w:val="footer"/>
    <w:basedOn w:val="a"/>
    <w:link w:val="a8"/>
    <w:rsid w:val="00216786"/>
    <w:pPr>
      <w:tabs>
        <w:tab w:val="center" w:pos="4536"/>
        <w:tab w:val="right" w:pos="9072"/>
      </w:tabs>
      <w:jc w:val="left"/>
    </w:pPr>
  </w:style>
  <w:style w:type="character" w:customStyle="1" w:styleId="a8">
    <w:name w:val="Нижний колонтитул Знак"/>
    <w:basedOn w:val="a0"/>
    <w:link w:val="a7"/>
    <w:rsid w:val="00216786"/>
  </w:style>
  <w:style w:type="character" w:styleId="a9">
    <w:name w:val="page number"/>
    <w:basedOn w:val="a0"/>
    <w:rsid w:val="00216786"/>
  </w:style>
  <w:style w:type="paragraph" w:customStyle="1" w:styleId="12">
    <w:name w:val="Без интервала1"/>
    <w:rsid w:val="00216786"/>
    <w:rPr>
      <w:rFonts w:ascii="Calibri" w:hAnsi="Calibri"/>
      <w:sz w:val="22"/>
      <w:szCs w:val="22"/>
      <w:lang w:eastAsia="en-US"/>
    </w:rPr>
  </w:style>
  <w:style w:type="paragraph" w:styleId="aa">
    <w:name w:val="Body Text"/>
    <w:basedOn w:val="a"/>
    <w:link w:val="ab"/>
    <w:uiPriority w:val="99"/>
    <w:rsid w:val="00E40671"/>
    <w:pPr>
      <w:ind w:right="-1333"/>
      <w:jc w:val="left"/>
    </w:pPr>
    <w:rPr>
      <w:sz w:val="24"/>
    </w:rPr>
  </w:style>
  <w:style w:type="character" w:customStyle="1" w:styleId="ab">
    <w:name w:val="Основной текст Знак"/>
    <w:basedOn w:val="a0"/>
    <w:link w:val="aa"/>
    <w:uiPriority w:val="99"/>
    <w:rsid w:val="00E40671"/>
    <w:rPr>
      <w:sz w:val="24"/>
    </w:rPr>
  </w:style>
  <w:style w:type="paragraph" w:styleId="21">
    <w:name w:val="Body Text 2"/>
    <w:basedOn w:val="a"/>
    <w:link w:val="22"/>
    <w:uiPriority w:val="99"/>
    <w:rsid w:val="00E40671"/>
    <w:pPr>
      <w:ind w:right="-1333"/>
    </w:pPr>
    <w:rPr>
      <w:sz w:val="24"/>
    </w:rPr>
  </w:style>
  <w:style w:type="character" w:customStyle="1" w:styleId="22">
    <w:name w:val="Основной текст 2 Знак"/>
    <w:basedOn w:val="a0"/>
    <w:link w:val="21"/>
    <w:uiPriority w:val="99"/>
    <w:rsid w:val="00E40671"/>
    <w:rPr>
      <w:sz w:val="24"/>
    </w:rPr>
  </w:style>
  <w:style w:type="paragraph" w:styleId="31">
    <w:name w:val="Body Text Indent 3"/>
    <w:basedOn w:val="a"/>
    <w:link w:val="32"/>
    <w:uiPriority w:val="99"/>
    <w:rsid w:val="00E40671"/>
    <w:pPr>
      <w:shd w:val="clear" w:color="auto" w:fill="FFFFFF"/>
      <w:spacing w:line="252" w:lineRule="exact"/>
      <w:ind w:right="-1377" w:firstLine="540"/>
    </w:pPr>
    <w:rPr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40671"/>
    <w:rPr>
      <w:sz w:val="24"/>
      <w:szCs w:val="24"/>
      <w:shd w:val="clear" w:color="auto" w:fill="FFFFFF"/>
    </w:rPr>
  </w:style>
  <w:style w:type="paragraph" w:customStyle="1" w:styleId="210">
    <w:name w:val="Основной текст с отступом 21"/>
    <w:basedOn w:val="a"/>
    <w:uiPriority w:val="99"/>
    <w:rsid w:val="00E40671"/>
    <w:pPr>
      <w:suppressAutoHyphens/>
      <w:ind w:firstLine="567"/>
    </w:pPr>
    <w:rPr>
      <w:rFonts w:ascii="Arial" w:hAnsi="Arial"/>
      <w:sz w:val="24"/>
      <w:lang w:eastAsia="ar-SA"/>
    </w:rPr>
  </w:style>
  <w:style w:type="paragraph" w:customStyle="1" w:styleId="1KGK9">
    <w:name w:val="1KG=K9"/>
    <w:uiPriority w:val="99"/>
    <w:rsid w:val="00E40671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ac">
    <w:name w:val="Plain Text"/>
    <w:basedOn w:val="a"/>
    <w:link w:val="ad"/>
    <w:uiPriority w:val="99"/>
    <w:rsid w:val="00E40671"/>
    <w:pPr>
      <w:ind w:firstLine="709"/>
    </w:pPr>
    <w:rPr>
      <w:rFonts w:ascii="Courier New" w:hAnsi="Courier New"/>
    </w:rPr>
  </w:style>
  <w:style w:type="character" w:customStyle="1" w:styleId="ad">
    <w:name w:val="Текст Знак"/>
    <w:basedOn w:val="a0"/>
    <w:link w:val="ac"/>
    <w:uiPriority w:val="99"/>
    <w:rsid w:val="00E40671"/>
    <w:rPr>
      <w:rFonts w:ascii="Courier New" w:hAnsi="Courier New"/>
    </w:rPr>
  </w:style>
  <w:style w:type="paragraph" w:customStyle="1" w:styleId="Normal1">
    <w:name w:val="Normal1"/>
    <w:uiPriority w:val="99"/>
    <w:rsid w:val="00E40671"/>
    <w:rPr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D5088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50888"/>
    <w:rPr>
      <w:rFonts w:ascii="Tahoma" w:hAnsi="Tahoma" w:cs="Tahoma"/>
      <w:sz w:val="16"/>
      <w:szCs w:val="16"/>
    </w:rPr>
  </w:style>
  <w:style w:type="paragraph" w:customStyle="1" w:styleId="BodyTextIndent31">
    <w:name w:val="Body Text Indent 31"/>
    <w:basedOn w:val="a"/>
    <w:rsid w:val="00205E94"/>
    <w:pPr>
      <w:spacing w:before="120"/>
      <w:ind w:firstLine="567"/>
    </w:pPr>
    <w:rPr>
      <w:rFonts w:ascii="Arial" w:hAnsi="Arial"/>
      <w:snapToGrid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845DE22D500105F41383D7A3FA13387E55097F7B19ECE47FE2B2A21EmE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10225</Words>
  <Characters>58286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68375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PetrovaOF</dc:creator>
  <cp:keywords/>
  <dc:description/>
  <cp:lastModifiedBy>Оксана Александровна Романенко</cp:lastModifiedBy>
  <cp:revision>32</cp:revision>
  <cp:lastPrinted>2015-04-28T08:06:00Z</cp:lastPrinted>
  <dcterms:created xsi:type="dcterms:W3CDTF">2015-04-27T13:39:00Z</dcterms:created>
  <dcterms:modified xsi:type="dcterms:W3CDTF">2015-11-20T05:30:00Z</dcterms:modified>
</cp:coreProperties>
</file>